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0" w:author="王卓" w:date="2025-10-15T11:04:28Z">
            <w:rPr>
              <w:rFonts w:hint="default" w:asciiTheme="majorEastAsia" w:hAnsiTheme="majorEastAsia" w:eastAsiaTheme="majorEastAsia" w:cstheme="majorEastAsia"/>
              <w:b/>
              <w:bCs/>
              <w:sz w:val="32"/>
              <w:szCs w:val="32"/>
              <w:lang w:val="en-US" w:eastAsia="zh-CN"/>
            </w:rPr>
          </w:rPrChange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  <w:rPrChange w:id="1" w:author="王卓" w:date="2025-10-15T11:04:28Z">
            <w:rPr>
              <w:rFonts w:hint="eastAsia" w:asciiTheme="majorEastAsia" w:hAnsiTheme="majorEastAsia" w:eastAsiaTheme="majorEastAsia" w:cstheme="majorEastAsia"/>
              <w:b/>
              <w:bCs/>
              <w:sz w:val="32"/>
              <w:szCs w:val="32"/>
              <w:lang w:val="en-US" w:eastAsia="zh-CN"/>
            </w:rPr>
          </w:rPrChange>
        </w:rPr>
        <w:t>附件2</w:t>
      </w:r>
    </w:p>
    <w:p>
      <w:pPr>
        <w:spacing w:before="157" w:beforeLines="50" w:after="157" w:afterLines="5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  <w:rPrChange w:id="3" w:author="王卓" w:date="2025-10-15T11:04:33Z">
            <w:rPr>
              <w:rFonts w:hint="default" w:asciiTheme="majorEastAsia" w:hAnsiTheme="majorEastAsia" w:eastAsiaTheme="majorEastAsia" w:cstheme="majorEastAsia"/>
              <w:b/>
              <w:bCs/>
              <w:sz w:val="32"/>
              <w:szCs w:val="32"/>
              <w:lang w:val="en-US" w:eastAsia="zh-CN"/>
            </w:rPr>
          </w:rPrChange>
        </w:rPr>
        <w:pPrChange w:id="2" w:author="王卓" w:date="2025-10-15T11:04:37Z">
          <w:pPr>
            <w:jc w:val="center"/>
          </w:pPr>
        </w:pPrChange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  <w:rPrChange w:id="4" w:author="王卓" w:date="2025-10-15T11:04:33Z">
            <w:rPr>
              <w:rFonts w:hint="eastAsia" w:asciiTheme="majorEastAsia" w:hAnsiTheme="majorEastAsia" w:eastAsiaTheme="majorEastAsia" w:cstheme="majorEastAsia"/>
              <w:b/>
              <w:bCs/>
              <w:sz w:val="32"/>
              <w:szCs w:val="32"/>
              <w:lang w:val="en-US" w:eastAsia="zh-CN"/>
            </w:rPr>
          </w:rPrChange>
        </w:rPr>
        <w:t>湖南科技大学人事档案材料归档范围和保管期限</w:t>
      </w:r>
    </w:p>
    <w:tbl>
      <w:tblPr>
        <w:tblStyle w:val="3"/>
        <w:tblW w:w="8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5" w:author="王卓" w:date="2025-10-15T11:09:47Z">
          <w:tblPr>
            <w:tblStyle w:val="3"/>
            <w:tblW w:w="8894" w:type="dxa"/>
            <w:tblInd w:w="0" w:type="dxa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569"/>
        <w:gridCol w:w="1312"/>
        <w:gridCol w:w="5817"/>
        <w:gridCol w:w="1196"/>
        <w:tblGridChange w:id="6">
          <w:tblGrid>
            <w:gridCol w:w="569"/>
            <w:gridCol w:w="1312"/>
            <w:gridCol w:w="5817"/>
            <w:gridCol w:w="1196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" w:author="王卓" w:date="2025-10-15T11:09:47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37" w:hRule="atLeast"/>
          <w:jc w:val="center"/>
        </w:trPr>
        <w:tc>
          <w:tcPr>
            <w:tcW w:w="1881" w:type="dxa"/>
            <w:gridSpan w:val="2"/>
            <w:vAlign w:val="center"/>
            <w:tcPrChange w:id="8" w:author="王卓" w:date="2025-10-15T11:09:47Z">
              <w:tcPr>
                <w:tcW w:w="1881" w:type="dxa"/>
                <w:gridSpan w:val="2"/>
                <w:vAlign w:val="center"/>
              </w:tcPr>
            </w:tcPrChange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9" w:author="王卓" w:date="2025-10-15T11:04:48Z">
                  <w:rPr>
                    <w:rFonts w:hint="eastAsia" w:ascii="仿宋" w:hAnsi="仿宋" w:eastAsia="仿宋" w:cs="仿宋"/>
                    <w:b/>
                    <w:bCs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10" w:author="王卓" w:date="2025-10-15T11:04:48Z">
                  <w:rPr>
                    <w:rFonts w:hint="eastAsia" w:ascii="仿宋" w:hAnsi="仿宋" w:eastAsia="仿宋" w:cs="仿宋"/>
                    <w:b/>
                    <w:bCs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类别</w:t>
            </w:r>
          </w:p>
        </w:tc>
        <w:tc>
          <w:tcPr>
            <w:tcW w:w="5817" w:type="dxa"/>
            <w:vAlign w:val="center"/>
            <w:tcPrChange w:id="11" w:author="王卓" w:date="2025-10-15T11:09:47Z">
              <w:tcPr>
                <w:tcW w:w="5817" w:type="dxa"/>
                <w:vAlign w:val="center"/>
              </w:tcPr>
            </w:tcPrChange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12" w:author="王卓" w:date="2025-10-15T11:04:48Z">
                  <w:rPr>
                    <w:rFonts w:hint="default" w:ascii="仿宋" w:hAnsi="仿宋" w:eastAsia="仿宋" w:cs="仿宋"/>
                    <w:b/>
                    <w:bCs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13" w:author="王卓" w:date="2025-10-15T11:04:48Z">
                  <w:rPr>
                    <w:rFonts w:hint="eastAsia" w:ascii="仿宋" w:hAnsi="仿宋" w:eastAsia="仿宋" w:cs="仿宋"/>
                    <w:b/>
                    <w:bCs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归档内容</w:t>
            </w:r>
          </w:p>
        </w:tc>
        <w:tc>
          <w:tcPr>
            <w:tcW w:w="1196" w:type="dxa"/>
            <w:vAlign w:val="center"/>
            <w:tcPrChange w:id="14" w:author="王卓" w:date="2025-10-15T11:09:47Z">
              <w:tcPr>
                <w:tcW w:w="1196" w:type="dxa"/>
              </w:tcPr>
            </w:tcPrChange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15" w:author="王卓" w:date="2025-10-15T11:04:55Z">
                  <w:rPr>
                    <w:rFonts w:hint="default" w:ascii="仿宋" w:hAnsi="仿宋" w:eastAsia="仿宋" w:cs="仿宋"/>
                    <w:b/>
                    <w:bCs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16" w:author="王卓" w:date="2025-10-15T11:04:55Z">
                  <w:rPr>
                    <w:rFonts w:hint="eastAsia" w:ascii="仿宋" w:hAnsi="仿宋" w:eastAsia="仿宋" w:cs="仿宋"/>
                    <w:b/>
                    <w:bCs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7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23" w:hRule="atLeast"/>
          <w:jc w:val="center"/>
        </w:trPr>
        <w:tc>
          <w:tcPr>
            <w:tcW w:w="569" w:type="dxa"/>
            <w:vMerge w:val="restart"/>
            <w:vAlign w:val="center"/>
            <w:tcPrChange w:id="1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9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一</w:t>
            </w:r>
          </w:p>
        </w:tc>
        <w:tc>
          <w:tcPr>
            <w:tcW w:w="1312" w:type="dxa"/>
            <w:vMerge w:val="restart"/>
            <w:vAlign w:val="center"/>
            <w:tcPrChange w:id="21" w:author="王卓" w:date="2025-10-15T11:09:41Z"/>
          </w:tcPr>
          <w:p>
            <w:pPr>
              <w:jc w:val="center"/>
              <w:rPr>
                <w:ins w:id="22" w:author="王卓" w:date="2025-10-15T11:04:59Z"/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履历类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材料</w:t>
            </w:r>
          </w:p>
        </w:tc>
        <w:tc>
          <w:tcPr>
            <w:tcW w:w="5817" w:type="dxa"/>
            <w:vAlign w:val="center"/>
            <w:tcPrChange w:id="2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7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28" w:author="王卓" w:date="2025-10-15T11:08:4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（一）履历表</w:t>
            </w:r>
          </w:p>
        </w:tc>
        <w:tc>
          <w:tcPr>
            <w:tcW w:w="1196" w:type="dxa"/>
            <w:vMerge w:val="restart"/>
            <w:vAlign w:val="center"/>
            <w:tcPrChange w:id="2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0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1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2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23" w:hRule="atLeast"/>
          <w:jc w:val="center"/>
        </w:trPr>
        <w:tc>
          <w:tcPr>
            <w:tcW w:w="569" w:type="dxa"/>
            <w:vMerge w:val="continue"/>
            <w:vAlign w:val="center"/>
            <w:tcPrChange w:id="3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3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37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学生履历表</w:t>
            </w:r>
          </w:p>
        </w:tc>
        <w:tc>
          <w:tcPr>
            <w:tcW w:w="1196" w:type="dxa"/>
            <w:vMerge w:val="continue"/>
            <w:vAlign w:val="center"/>
            <w:tcPrChange w:id="4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1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2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11" w:hRule="atLeast"/>
          <w:jc w:val="center"/>
        </w:trPr>
        <w:tc>
          <w:tcPr>
            <w:tcW w:w="569" w:type="dxa"/>
            <w:vMerge w:val="continue"/>
            <w:vAlign w:val="center"/>
            <w:tcPrChange w:id="4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4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47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8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干部履历表</w:t>
            </w:r>
          </w:p>
        </w:tc>
        <w:tc>
          <w:tcPr>
            <w:tcW w:w="1196" w:type="dxa"/>
            <w:vMerge w:val="continue"/>
            <w:vAlign w:val="center"/>
            <w:tcPrChange w:id="5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1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2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5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5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57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8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59" w:author="王卓" w:date="2025-10-15T11:08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（二）登记表</w:t>
            </w:r>
          </w:p>
        </w:tc>
        <w:tc>
          <w:tcPr>
            <w:tcW w:w="1196" w:type="dxa"/>
            <w:vMerge w:val="continue"/>
            <w:vAlign w:val="center"/>
            <w:tcPrChange w:id="6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1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2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90" w:hRule="atLeast"/>
          <w:jc w:val="center"/>
        </w:trPr>
        <w:tc>
          <w:tcPr>
            <w:tcW w:w="569" w:type="dxa"/>
            <w:vMerge w:val="continue"/>
            <w:vAlign w:val="center"/>
            <w:tcPrChange w:id="6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6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67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8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属于履历性质的登记表</w:t>
            </w:r>
          </w:p>
        </w:tc>
        <w:tc>
          <w:tcPr>
            <w:tcW w:w="1196" w:type="dxa"/>
            <w:vMerge w:val="continue"/>
            <w:vAlign w:val="center"/>
            <w:tcPrChange w:id="7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1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2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66" w:hRule="atLeast"/>
          <w:jc w:val="center"/>
        </w:trPr>
        <w:tc>
          <w:tcPr>
            <w:tcW w:w="569" w:type="dxa"/>
            <w:vMerge w:val="restart"/>
            <w:vAlign w:val="center"/>
            <w:tcPrChange w:id="7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二</w:t>
            </w:r>
          </w:p>
        </w:tc>
        <w:tc>
          <w:tcPr>
            <w:tcW w:w="1312" w:type="dxa"/>
            <w:vMerge w:val="restart"/>
            <w:vAlign w:val="center"/>
            <w:tcPrChange w:id="7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自传和思想类材料</w:t>
            </w:r>
          </w:p>
        </w:tc>
        <w:tc>
          <w:tcPr>
            <w:tcW w:w="5817" w:type="dxa"/>
            <w:vAlign w:val="center"/>
            <w:tcPrChange w:id="79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0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自传</w:t>
            </w:r>
          </w:p>
        </w:tc>
        <w:tc>
          <w:tcPr>
            <w:tcW w:w="1196" w:type="dxa"/>
            <w:vMerge w:val="restart"/>
            <w:vAlign w:val="center"/>
            <w:tcPrChange w:id="8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3" w:author="王卓" w:date="2025-10-15T11:04:55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4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5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90" w:hRule="atLeast"/>
          <w:jc w:val="center"/>
        </w:trPr>
        <w:tc>
          <w:tcPr>
            <w:tcW w:w="569" w:type="dxa"/>
            <w:vMerge w:val="continue"/>
            <w:vAlign w:val="center"/>
            <w:tcPrChange w:id="8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8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90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1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属于自传性质的材料</w:t>
            </w:r>
          </w:p>
        </w:tc>
        <w:tc>
          <w:tcPr>
            <w:tcW w:w="1196" w:type="dxa"/>
            <w:vMerge w:val="continue"/>
            <w:vAlign w:val="center"/>
            <w:tcPrChange w:id="9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4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5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90" w:hRule="atLeast"/>
          <w:jc w:val="center"/>
        </w:trPr>
        <w:tc>
          <w:tcPr>
            <w:tcW w:w="569" w:type="dxa"/>
            <w:vMerge w:val="continue"/>
            <w:vAlign w:val="center"/>
            <w:tcPrChange w:id="9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9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100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1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思想汇报</w:t>
            </w:r>
          </w:p>
        </w:tc>
        <w:tc>
          <w:tcPr>
            <w:tcW w:w="1196" w:type="dxa"/>
            <w:vMerge w:val="continue"/>
            <w:vAlign w:val="center"/>
            <w:tcPrChange w:id="10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4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5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12" w:hRule="atLeast"/>
          <w:jc w:val="center"/>
        </w:trPr>
        <w:tc>
          <w:tcPr>
            <w:tcW w:w="569" w:type="dxa"/>
            <w:vMerge w:val="restart"/>
            <w:vAlign w:val="center"/>
            <w:tcPrChange w:id="106" w:author="王卓" w:date="2025-10-15T11:09:41Z"/>
          </w:tcPr>
          <w:p>
            <w:pPr>
              <w:jc w:val="center"/>
              <w:rPr>
                <w:del w:id="107" w:author="王卓" w:date="2025-10-15T11:05:04Z"/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8" w:author="王卓" w:date="2025-10-15T11:04:48Z">
                  <w:rPr>
                    <w:del w:id="109" w:author="王卓" w:date="2025-10-15T11:05:04Z"/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restart"/>
            <w:vAlign w:val="center"/>
            <w:tcPrChange w:id="11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考察鉴定类材料</w:t>
            </w:r>
          </w:p>
        </w:tc>
        <w:tc>
          <w:tcPr>
            <w:tcW w:w="5817" w:type="dxa"/>
            <w:vAlign w:val="center"/>
            <w:tcPrChange w:id="11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6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117" w:author="王卓" w:date="2025-10-15T11:08:51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（一）考察材料</w:t>
            </w:r>
          </w:p>
        </w:tc>
        <w:tc>
          <w:tcPr>
            <w:tcW w:w="1196" w:type="dxa"/>
            <w:vMerge w:val="restart"/>
            <w:vAlign w:val="center"/>
            <w:tcPrChange w:id="11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9" w:author="王卓" w:date="2025-10-15T11:04:55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0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1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12" w:hRule="atLeast"/>
          <w:jc w:val="center"/>
        </w:trPr>
        <w:tc>
          <w:tcPr>
            <w:tcW w:w="569" w:type="dxa"/>
            <w:vMerge w:val="continue"/>
            <w:vAlign w:val="center"/>
            <w:tcPrChange w:id="12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2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12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在重大政治事件、突发事件和重大任务中的表现材料</w:t>
            </w:r>
          </w:p>
        </w:tc>
        <w:tc>
          <w:tcPr>
            <w:tcW w:w="1196" w:type="dxa"/>
            <w:vMerge w:val="continue"/>
            <w:vAlign w:val="center"/>
            <w:tcPrChange w:id="12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30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31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24" w:hRule="atLeast"/>
          <w:jc w:val="center"/>
        </w:trPr>
        <w:tc>
          <w:tcPr>
            <w:tcW w:w="569" w:type="dxa"/>
            <w:vMerge w:val="continue"/>
            <w:vAlign w:val="center"/>
            <w:tcPrChange w:id="13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3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3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3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13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37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138" w:author="王卓" w:date="2025-10-15T11:08:53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（二）考核材料</w:t>
            </w:r>
          </w:p>
        </w:tc>
        <w:tc>
          <w:tcPr>
            <w:tcW w:w="1196" w:type="dxa"/>
            <w:vMerge w:val="continue"/>
            <w:vAlign w:val="center"/>
            <w:tcPrChange w:id="13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40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41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24" w:hRule="atLeast"/>
          <w:jc w:val="center"/>
        </w:trPr>
        <w:tc>
          <w:tcPr>
            <w:tcW w:w="569" w:type="dxa"/>
            <w:vMerge w:val="continue"/>
            <w:vAlign w:val="center"/>
            <w:tcPrChange w:id="14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4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4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4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146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47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4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年度考核登记表</w:t>
            </w:r>
          </w:p>
        </w:tc>
        <w:tc>
          <w:tcPr>
            <w:tcW w:w="1196" w:type="dxa"/>
            <w:vMerge w:val="continue"/>
            <w:vAlign w:val="center"/>
            <w:tcPrChange w:id="14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50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51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64" w:hRule="atLeast"/>
          <w:jc w:val="center"/>
        </w:trPr>
        <w:tc>
          <w:tcPr>
            <w:tcW w:w="569" w:type="dxa"/>
            <w:vMerge w:val="continue"/>
            <w:vAlign w:val="center"/>
            <w:tcPrChange w:id="15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5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5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5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15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57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5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援藏、援疆、挂职锻炼等考核材料</w:t>
            </w:r>
          </w:p>
        </w:tc>
        <w:tc>
          <w:tcPr>
            <w:tcW w:w="1196" w:type="dxa"/>
            <w:vMerge w:val="continue"/>
            <w:vAlign w:val="center"/>
            <w:tcPrChange w:id="15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60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61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64" w:hRule="atLeast"/>
          <w:jc w:val="center"/>
        </w:trPr>
        <w:tc>
          <w:tcPr>
            <w:tcW w:w="569" w:type="dxa"/>
            <w:vMerge w:val="continue"/>
            <w:vAlign w:val="center"/>
            <w:tcPrChange w:id="16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6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6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6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16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67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168" w:author="王卓" w:date="2025-10-15T11:08:54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（三）鉴定材料</w:t>
            </w:r>
          </w:p>
        </w:tc>
        <w:tc>
          <w:tcPr>
            <w:tcW w:w="1196" w:type="dxa"/>
            <w:vMerge w:val="continue"/>
            <w:vAlign w:val="center"/>
            <w:tcPrChange w:id="16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70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71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64" w:hRule="atLeast"/>
          <w:jc w:val="center"/>
        </w:trPr>
        <w:tc>
          <w:tcPr>
            <w:tcW w:w="569" w:type="dxa"/>
            <w:vMerge w:val="continue"/>
            <w:vAlign w:val="center"/>
            <w:tcPrChange w:id="17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73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7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75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17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77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7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工作调动、转业等鉴定材料</w:t>
            </w:r>
          </w:p>
        </w:tc>
        <w:tc>
          <w:tcPr>
            <w:tcW w:w="1196" w:type="dxa"/>
            <w:vMerge w:val="continue"/>
            <w:vAlign w:val="center"/>
            <w:tcPrChange w:id="17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80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81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64" w:hRule="atLeast"/>
          <w:jc w:val="center"/>
        </w:trPr>
        <w:tc>
          <w:tcPr>
            <w:tcW w:w="569" w:type="dxa"/>
            <w:vMerge w:val="continue"/>
            <w:vAlign w:val="center"/>
            <w:tcPrChange w:id="18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8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8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8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18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87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8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后备干部登记表（提拔使用后归档）</w:t>
            </w:r>
          </w:p>
        </w:tc>
        <w:tc>
          <w:tcPr>
            <w:tcW w:w="1196" w:type="dxa"/>
            <w:vMerge w:val="continue"/>
            <w:vAlign w:val="center"/>
            <w:tcPrChange w:id="18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90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91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99" w:hRule="atLeast"/>
          <w:jc w:val="center"/>
        </w:trPr>
        <w:tc>
          <w:tcPr>
            <w:tcW w:w="569" w:type="dxa"/>
            <w:vMerge w:val="restart"/>
            <w:vAlign w:val="center"/>
            <w:tcPrChange w:id="192" w:author="王卓" w:date="2025-10-15T11:09:41Z"/>
          </w:tcPr>
          <w:p>
            <w:pPr>
              <w:jc w:val="center"/>
              <w:rPr>
                <w:del w:id="193" w:author="王卓" w:date="2025-10-15T11:05:06Z"/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94" w:author="王卓" w:date="2025-10-15T11:04:48Z">
                  <w:rPr>
                    <w:del w:id="195" w:author="王卓" w:date="2025-10-15T11:05:06Z"/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9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四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97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restart"/>
            <w:vAlign w:val="center"/>
            <w:tcPrChange w:id="19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9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0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学历学位、专业技术职务（职称）、学术评鉴和教育培训类材料</w:t>
            </w:r>
          </w:p>
        </w:tc>
        <w:tc>
          <w:tcPr>
            <w:tcW w:w="5817" w:type="dxa"/>
            <w:vAlign w:val="center"/>
            <w:tcPrChange w:id="20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02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203" w:author="王卓" w:date="2025-10-15T11:08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（一）学历学位材料</w:t>
            </w:r>
          </w:p>
        </w:tc>
        <w:tc>
          <w:tcPr>
            <w:tcW w:w="1196" w:type="dxa"/>
            <w:vMerge w:val="restart"/>
            <w:vAlign w:val="center"/>
            <w:tcPrChange w:id="20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05" w:author="王卓" w:date="2025-10-15T11:04:55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06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07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99" w:hRule="atLeast"/>
          <w:jc w:val="center"/>
        </w:trPr>
        <w:tc>
          <w:tcPr>
            <w:tcW w:w="569" w:type="dxa"/>
            <w:vMerge w:val="continue"/>
            <w:vAlign w:val="center"/>
            <w:tcPrChange w:id="20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0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21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1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212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1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213" w:author="王卓" w:date="2025-10-15T11:08:03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1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普通高等教育、成人高等教育、自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1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学考试、党校、军队院校报考登记表</w:t>
            </w:r>
          </w:p>
        </w:tc>
        <w:tc>
          <w:tcPr>
            <w:tcW w:w="1196" w:type="dxa"/>
            <w:vMerge w:val="continue"/>
            <w:vAlign w:val="center"/>
            <w:tcPrChange w:id="217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18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19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5" w:hRule="atLeast"/>
          <w:jc w:val="center"/>
        </w:trPr>
        <w:tc>
          <w:tcPr>
            <w:tcW w:w="569" w:type="dxa"/>
            <w:vMerge w:val="continue"/>
            <w:vAlign w:val="center"/>
            <w:tcPrChange w:id="22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2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22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2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224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26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225" w:author="王卓" w:date="2025-10-15T11:08:03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2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入学考试各科成绩表</w:t>
            </w:r>
          </w:p>
        </w:tc>
        <w:tc>
          <w:tcPr>
            <w:tcW w:w="1196" w:type="dxa"/>
            <w:vMerge w:val="continue"/>
            <w:vAlign w:val="center"/>
            <w:tcPrChange w:id="22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29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30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23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3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23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3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235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37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236" w:author="王卓" w:date="2025-10-15T11:08:03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3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研究生推免生登记表</w:t>
            </w:r>
          </w:p>
        </w:tc>
        <w:tc>
          <w:tcPr>
            <w:tcW w:w="1196" w:type="dxa"/>
            <w:vMerge w:val="continue"/>
            <w:vAlign w:val="center"/>
            <w:tcPrChange w:id="23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40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41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24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4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24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4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246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48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247" w:author="王卓" w:date="2025-10-15T11:08:03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4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专家推荐表</w:t>
            </w:r>
          </w:p>
        </w:tc>
        <w:tc>
          <w:tcPr>
            <w:tcW w:w="1196" w:type="dxa"/>
            <w:vMerge w:val="continue"/>
            <w:vAlign w:val="center"/>
            <w:tcPrChange w:id="25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51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52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25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5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25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5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257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59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258" w:author="王卓" w:date="2025-10-15T11:08:03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6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学生（学员、学籍）登记表</w:t>
            </w:r>
          </w:p>
        </w:tc>
        <w:tc>
          <w:tcPr>
            <w:tcW w:w="1196" w:type="dxa"/>
            <w:vMerge w:val="continue"/>
            <w:vAlign w:val="center"/>
            <w:tcPrChange w:id="26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62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63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26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6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26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6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268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70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269" w:author="王卓" w:date="2025-10-15T11:08:03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7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学习成绩表</w:t>
            </w:r>
          </w:p>
        </w:tc>
        <w:tc>
          <w:tcPr>
            <w:tcW w:w="1196" w:type="dxa"/>
            <w:vMerge w:val="continue"/>
            <w:vAlign w:val="center"/>
            <w:tcPrChange w:id="27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73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74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27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7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277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7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279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81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280" w:author="王卓" w:date="2025-10-15T11:08:03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8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授予学位的材料</w:t>
            </w:r>
          </w:p>
        </w:tc>
        <w:tc>
          <w:tcPr>
            <w:tcW w:w="1196" w:type="dxa"/>
            <w:vMerge w:val="continue"/>
            <w:vAlign w:val="center"/>
            <w:tcPrChange w:id="28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84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85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28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8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28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8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290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92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291" w:author="王卓" w:date="2025-10-15T11:08:03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9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毕业生登记表</w:t>
            </w:r>
          </w:p>
        </w:tc>
        <w:tc>
          <w:tcPr>
            <w:tcW w:w="1196" w:type="dxa"/>
            <w:vMerge w:val="continue"/>
            <w:vAlign w:val="center"/>
            <w:tcPrChange w:id="29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95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96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297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29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29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0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301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03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302" w:author="王卓" w:date="2025-10-15T11:08:03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0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毕业证书、学位证书复印件</w:t>
            </w:r>
          </w:p>
        </w:tc>
        <w:tc>
          <w:tcPr>
            <w:tcW w:w="1196" w:type="dxa"/>
            <w:vMerge w:val="continue"/>
            <w:vAlign w:val="center"/>
            <w:tcPrChange w:id="30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06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07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30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0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31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1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312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1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313" w:author="王卓" w:date="2025-10-15T11:08:03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1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党校学历证明</w:t>
            </w:r>
          </w:p>
        </w:tc>
        <w:tc>
          <w:tcPr>
            <w:tcW w:w="1196" w:type="dxa"/>
            <w:vMerge w:val="continue"/>
            <w:vAlign w:val="center"/>
            <w:tcPrChange w:id="31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1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1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31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2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32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2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323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25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324" w:author="王卓" w:date="2025-10-15T11:08:03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2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选拔留学生审查登记表等参加出国（境）学习和中外合作办学学习的有关材料</w:t>
            </w:r>
          </w:p>
        </w:tc>
        <w:tc>
          <w:tcPr>
            <w:tcW w:w="1196" w:type="dxa"/>
            <w:vMerge w:val="continue"/>
            <w:vAlign w:val="center"/>
            <w:tcPrChange w:id="327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28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29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33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3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33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3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334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36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335" w:author="王卓" w:date="2025-10-15T11:08:03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3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国务院学位委员会、教育部授权单位出具的国内外学历学位认证材料等</w:t>
            </w:r>
          </w:p>
        </w:tc>
        <w:tc>
          <w:tcPr>
            <w:tcW w:w="1196" w:type="dxa"/>
            <w:vMerge w:val="continue"/>
            <w:vAlign w:val="center"/>
            <w:tcPrChange w:id="33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39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40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34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42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34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4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345" w:author="王卓" w:date="2025-10-15T11:09:41Z"/>
          </w:tcPr>
          <w:p>
            <w:pPr>
              <w:jc w:val="center"/>
              <w:rPr>
                <w:ins w:id="346" w:author="王卓" w:date="2025-10-15T11:08:33Z"/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347" w:author="王卓" w:date="2025-10-15T11:08:58Z">
                  <w:rPr>
                    <w:ins w:id="348" w:author="王卓" w:date="2025-10-15T11:08:33Z"/>
                    <w:rFonts w:hint="eastAsia" w:ascii="仿宋_GB2312" w:hAnsi="仿宋_GB2312" w:eastAsia="仿宋_GB2312" w:cs="仿宋_GB2312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ins w:id="349" w:author="王卓" w:date="2025-10-15T11:09:30Z">
              <w:r>
                <w:rPr>
                  <w:rFonts w:hint="eastAsia" w:ascii="仿宋_GB2312" w:hAnsi="仿宋_GB2312" w:eastAsia="仿宋_GB2312" w:cs="仿宋_GB2312"/>
                  <w:b/>
                  <w:bCs/>
                  <w:sz w:val="24"/>
                  <w:szCs w:val="24"/>
                  <w:vertAlign w:val="baseline"/>
                  <w:lang w:val="en-US" w:eastAsia="zh-CN"/>
                </w:rPr>
                <w:t>（</w:t>
              </w:r>
            </w:ins>
            <w:ins w:id="350" w:author="王卓" w:date="2025-10-15T11:09:31Z">
              <w:r>
                <w:rPr>
                  <w:rFonts w:hint="eastAsia" w:ascii="仿宋_GB2312" w:hAnsi="仿宋_GB2312" w:eastAsia="仿宋_GB2312" w:cs="仿宋_GB2312"/>
                  <w:b/>
                  <w:bCs/>
                  <w:sz w:val="24"/>
                  <w:szCs w:val="24"/>
                  <w:vertAlign w:val="baseline"/>
                  <w:lang w:val="en-US" w:eastAsia="zh-CN"/>
                </w:rPr>
                <w:t>二</w:t>
              </w:r>
            </w:ins>
            <w:ins w:id="351" w:author="王卓" w:date="2025-10-15T11:09:30Z">
              <w:r>
                <w:rPr>
                  <w:rFonts w:hint="eastAsia" w:ascii="仿宋_GB2312" w:hAnsi="仿宋_GB2312" w:eastAsia="仿宋_GB2312" w:cs="仿宋_GB2312"/>
                  <w:b/>
                  <w:bCs/>
                  <w:sz w:val="24"/>
                  <w:szCs w:val="24"/>
                  <w:vertAlign w:val="baseline"/>
                  <w:lang w:val="en-US" w:eastAsia="zh-CN"/>
                </w:rPr>
                <w:t>）</w:t>
              </w:r>
            </w:ins>
            <w:del w:id="352" w:author="王卓" w:date="2025-10-15T11:08:33Z">
              <w:r>
                <w:rPr>
                  <w:rFonts w:hint="eastAsia" w:ascii="仿宋_GB2312" w:hAnsi="仿宋_GB2312" w:eastAsia="仿宋_GB2312" w:cs="仿宋_GB2312"/>
                  <w:b/>
                  <w:bCs/>
                  <w:sz w:val="24"/>
                  <w:szCs w:val="24"/>
                  <w:vertAlign w:val="baseline"/>
                  <w:lang w:val="en-US" w:eastAsia="zh-CN"/>
                  <w:rPrChange w:id="353" w:author="王卓" w:date="2025-10-15T11:08:58Z">
                    <w:rPr>
                      <w:rFonts w:hint="eastAsia" w:ascii="仿宋" w:hAnsi="仿宋" w:eastAsia="仿宋" w:cs="仿宋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rPrChange>
                </w:rPr>
                <w:delText>（二）</w:delText>
              </w:r>
            </w:del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354" w:author="王卓" w:date="2025-10-15T11:08:5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职业（任职）资格和评（聘）专业技术职务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55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356" w:author="王卓" w:date="2025-10-15T11:08:5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（职称）材料</w:t>
            </w:r>
          </w:p>
        </w:tc>
        <w:tc>
          <w:tcPr>
            <w:tcW w:w="1196" w:type="dxa"/>
            <w:vMerge w:val="continue"/>
            <w:vAlign w:val="center"/>
            <w:tcPrChange w:id="357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58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59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36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6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36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6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364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66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365" w:author="王卓" w:date="2025-10-15T11:08:03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6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专业技术职务任职资格申（呈）报表</w:t>
            </w:r>
          </w:p>
        </w:tc>
        <w:tc>
          <w:tcPr>
            <w:tcW w:w="1196" w:type="dxa"/>
            <w:vMerge w:val="continue"/>
            <w:vAlign w:val="center"/>
            <w:tcPrChange w:id="36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69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70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37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7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shd w:val="clear" w:color="auto" w:fill="auto"/>
            <w:vAlign w:val="center"/>
            <w:tcPrChange w:id="37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37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375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77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376" w:author="王卓" w:date="2025-10-15T11:08:03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7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专业技术职务任职资格评审表</w:t>
            </w:r>
          </w:p>
        </w:tc>
        <w:tc>
          <w:tcPr>
            <w:tcW w:w="1196" w:type="dxa"/>
            <w:vMerge w:val="continue"/>
            <w:vAlign w:val="center"/>
            <w:tcPrChange w:id="37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80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81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38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8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38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8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386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88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387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8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职业资格考试合格人员登记表或职业（任职）资格证书复印件</w:t>
            </w:r>
          </w:p>
        </w:tc>
        <w:tc>
          <w:tcPr>
            <w:tcW w:w="1196" w:type="dxa"/>
            <w:vMerge w:val="continue"/>
            <w:vAlign w:val="center"/>
            <w:tcPrChange w:id="39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91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92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39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9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39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9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397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399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398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0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教师资格认定申请表等材料</w:t>
            </w:r>
          </w:p>
        </w:tc>
        <w:tc>
          <w:tcPr>
            <w:tcW w:w="1196" w:type="dxa"/>
            <w:vMerge w:val="continue"/>
            <w:vAlign w:val="center"/>
            <w:tcPrChange w:id="40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02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03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40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0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40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0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408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10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409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1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聘任专业技术职务审批表等材料</w:t>
            </w:r>
          </w:p>
        </w:tc>
        <w:tc>
          <w:tcPr>
            <w:tcW w:w="1196" w:type="dxa"/>
            <w:vMerge w:val="continue"/>
            <w:vAlign w:val="center"/>
            <w:tcPrChange w:id="41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13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14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41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1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417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1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419" w:author="王卓" w:date="2025-10-15T11:09:41Z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21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420" w:author="王卓" w:date="2025-10-15T11:10:19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422" w:author="王卓" w:date="2025-10-15T11:09:01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（三）科研学术材料</w:t>
            </w:r>
          </w:p>
        </w:tc>
        <w:tc>
          <w:tcPr>
            <w:tcW w:w="1196" w:type="dxa"/>
            <w:vMerge w:val="continue"/>
            <w:vAlign w:val="center"/>
            <w:tcPrChange w:id="42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24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25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42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2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42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2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430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432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  <w:pPrChange w:id="431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3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当选为中国科学院院士、中国工程院院士的通知</w:t>
            </w:r>
          </w:p>
        </w:tc>
        <w:tc>
          <w:tcPr>
            <w:tcW w:w="1196" w:type="dxa"/>
            <w:vMerge w:val="continue"/>
            <w:vAlign w:val="center"/>
            <w:tcPrChange w:id="43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35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36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437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3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43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4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441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443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  <w:pPrChange w:id="442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4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遴选博士生导师简况表</w:t>
            </w:r>
          </w:p>
        </w:tc>
        <w:tc>
          <w:tcPr>
            <w:tcW w:w="1196" w:type="dxa"/>
            <w:vMerge w:val="continue"/>
            <w:vAlign w:val="center"/>
            <w:tcPrChange w:id="44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46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47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44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4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45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5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452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45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  <w:pPrChange w:id="453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5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博士后申请表、中期考核表、工作期满登记表及证书</w:t>
            </w:r>
          </w:p>
        </w:tc>
        <w:tc>
          <w:tcPr>
            <w:tcW w:w="1196" w:type="dxa"/>
            <w:vMerge w:val="continue"/>
            <w:vAlign w:val="center"/>
            <w:tcPrChange w:id="45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5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5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45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6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46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6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463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465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  <w:pPrChange w:id="464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6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被县处级以上党政机关、人民团体等评选为专业拔尖人才的材料</w:t>
            </w:r>
          </w:p>
        </w:tc>
        <w:tc>
          <w:tcPr>
            <w:tcW w:w="1196" w:type="dxa"/>
            <w:vMerge w:val="continue"/>
            <w:vAlign w:val="center"/>
            <w:tcPrChange w:id="467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68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69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47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7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47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7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474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476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  <w:pPrChange w:id="475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7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科研及个人表现评定材料</w:t>
            </w:r>
          </w:p>
        </w:tc>
        <w:tc>
          <w:tcPr>
            <w:tcW w:w="1196" w:type="dxa"/>
            <w:vMerge w:val="continue"/>
            <w:vAlign w:val="center"/>
            <w:tcPrChange w:id="47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79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80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48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8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48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8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485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487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  <w:pPrChange w:id="486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8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业务考绩材料</w:t>
            </w:r>
          </w:p>
        </w:tc>
        <w:tc>
          <w:tcPr>
            <w:tcW w:w="1196" w:type="dxa"/>
            <w:vMerge w:val="continue"/>
            <w:vAlign w:val="center"/>
            <w:tcPrChange w:id="48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90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91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49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9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49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9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496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498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  <w:pPrChange w:id="497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49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创造发明、科研成果鉴定材料</w:t>
            </w:r>
          </w:p>
        </w:tc>
        <w:tc>
          <w:tcPr>
            <w:tcW w:w="1196" w:type="dxa"/>
            <w:vMerge w:val="continue"/>
            <w:vAlign w:val="center"/>
            <w:tcPrChange w:id="50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01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02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50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0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50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0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507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509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  <w:pPrChange w:id="508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1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著作、译著和有重大影响的论文目录</w:t>
            </w:r>
          </w:p>
        </w:tc>
        <w:tc>
          <w:tcPr>
            <w:tcW w:w="1196" w:type="dxa"/>
            <w:vMerge w:val="continue"/>
            <w:vAlign w:val="center"/>
            <w:tcPrChange w:id="51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12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13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51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1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51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1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518" w:author="王卓" w:date="2025-10-15T11:09:41Z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20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519" w:author="王卓" w:date="2025-10-15T11:10:19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521" w:author="王卓" w:date="2025-10-15T11:09:02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（四）培训材料</w:t>
            </w:r>
          </w:p>
        </w:tc>
        <w:tc>
          <w:tcPr>
            <w:tcW w:w="1196" w:type="dxa"/>
            <w:vMerge w:val="continue"/>
            <w:vAlign w:val="center"/>
            <w:tcPrChange w:id="52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23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24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04" w:hRule="atLeast"/>
          <w:jc w:val="center"/>
        </w:trPr>
        <w:tc>
          <w:tcPr>
            <w:tcW w:w="569" w:type="dxa"/>
            <w:vMerge w:val="continue"/>
            <w:vAlign w:val="center"/>
            <w:tcPrChange w:id="52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2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527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2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529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31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530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3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为期两个月以上的学员培训（学习、进修）登记表、考核登记表、结业登记（鉴定）表等材料</w:t>
            </w:r>
          </w:p>
        </w:tc>
        <w:tc>
          <w:tcPr>
            <w:tcW w:w="1196" w:type="dxa"/>
            <w:vMerge w:val="continue"/>
            <w:vAlign w:val="center"/>
            <w:tcPrChange w:id="53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34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35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16" w:hRule="atLeast"/>
          <w:jc w:val="center"/>
        </w:trPr>
        <w:tc>
          <w:tcPr>
            <w:tcW w:w="569" w:type="dxa"/>
            <w:vMerge w:val="restart"/>
            <w:vAlign w:val="center"/>
            <w:tcPrChange w:id="53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37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3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五</w:t>
            </w:r>
          </w:p>
        </w:tc>
        <w:tc>
          <w:tcPr>
            <w:tcW w:w="1312" w:type="dxa"/>
            <w:vMerge w:val="restart"/>
            <w:vAlign w:val="center"/>
            <w:tcPrChange w:id="53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4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4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政审、审计和审核类材料</w:t>
            </w:r>
          </w:p>
        </w:tc>
        <w:tc>
          <w:tcPr>
            <w:tcW w:w="5817" w:type="dxa"/>
            <w:vAlign w:val="center"/>
            <w:tcPrChange w:id="542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4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543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4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上级批复、审查（复查、甄别）结论、调查报告及主要依据与证明材料</w:t>
            </w:r>
          </w:p>
        </w:tc>
        <w:tc>
          <w:tcPr>
            <w:tcW w:w="1196" w:type="dxa"/>
            <w:vMerge w:val="restart"/>
            <w:vAlign w:val="center"/>
            <w:tcPrChange w:id="54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47" w:author="王卓" w:date="2025-10-15T11:04:55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48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49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18" w:hRule="atLeast"/>
          <w:jc w:val="center"/>
        </w:trPr>
        <w:tc>
          <w:tcPr>
            <w:tcW w:w="569" w:type="dxa"/>
            <w:vMerge w:val="continue"/>
            <w:vAlign w:val="center"/>
            <w:tcPrChange w:id="55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5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55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5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554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56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555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5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本人对结论的意见、检查</w:t>
            </w:r>
            <w:ins w:id="558" w:author="王卓" w:date="2025-10-15T11:05:45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sz w:val="24"/>
                  <w:szCs w:val="24"/>
                  <w:vertAlign w:val="baseline"/>
                  <w:lang w:val="en-US" w:eastAsia="zh-CN"/>
                </w:rPr>
                <w:t>交代或</w:t>
              </w:r>
            </w:ins>
            <w:del w:id="559" w:author="王卓" w:date="2025-10-15T11:05:45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sz w:val="24"/>
                  <w:szCs w:val="24"/>
                  <w:vertAlign w:val="baseline"/>
                  <w:lang w:val="en-US" w:eastAsia="zh-CN"/>
                  <w:rPrChange w:id="560" w:author="王卓" w:date="2025-10-15T11:04:48Z">
                    <w:rPr>
                      <w:rFonts w:hint="eastAsia" w:ascii="仿宋" w:hAnsi="仿宋" w:eastAsia="仿宋" w:cs="仿宋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rPrChange>
                </w:rPr>
                <w:delText>交待或</w:delText>
              </w:r>
            </w:del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6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情况说明材料</w:t>
            </w:r>
          </w:p>
        </w:tc>
        <w:tc>
          <w:tcPr>
            <w:tcW w:w="1196" w:type="dxa"/>
            <w:vMerge w:val="continue"/>
            <w:vAlign w:val="center"/>
            <w:tcPrChange w:id="562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63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64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56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6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567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6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569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71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570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7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撤销原审查结论的材料</w:t>
            </w:r>
          </w:p>
        </w:tc>
        <w:tc>
          <w:tcPr>
            <w:tcW w:w="1196" w:type="dxa"/>
            <w:vMerge w:val="continue"/>
            <w:vAlign w:val="center"/>
            <w:tcPrChange w:id="57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74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75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57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7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57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7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580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82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581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8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各类政审表（包括干部专项审核任免表）</w:t>
            </w:r>
          </w:p>
        </w:tc>
        <w:tc>
          <w:tcPr>
            <w:tcW w:w="1196" w:type="dxa"/>
            <w:vMerge w:val="continue"/>
            <w:vAlign w:val="center"/>
            <w:tcPrChange w:id="584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85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86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587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8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58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9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591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93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592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9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更改或认定姓名、民族、籍贯、国籍、出生日期、入党入团时间、参加工作时间等材料</w:t>
            </w:r>
          </w:p>
        </w:tc>
        <w:tc>
          <w:tcPr>
            <w:tcW w:w="1196" w:type="dxa"/>
            <w:vMerge w:val="continue"/>
            <w:vAlign w:val="center"/>
            <w:tcPrChange w:id="595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96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97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59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59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60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0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602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0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603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0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个人申请、组织审查报告及主要依据与证明材料、上级批复</w:t>
            </w:r>
          </w:p>
        </w:tc>
        <w:tc>
          <w:tcPr>
            <w:tcW w:w="1196" w:type="dxa"/>
            <w:vMerge w:val="continue"/>
            <w:vAlign w:val="center"/>
            <w:tcPrChange w:id="60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0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0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60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1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61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1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613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15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614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1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计算连续工龄审批材料等</w:t>
            </w:r>
          </w:p>
        </w:tc>
        <w:tc>
          <w:tcPr>
            <w:tcW w:w="1196" w:type="dxa"/>
            <w:vMerge w:val="continue"/>
            <w:vAlign w:val="center"/>
            <w:tcPrChange w:id="617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18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19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56" w:hRule="atLeast"/>
          <w:jc w:val="center"/>
        </w:trPr>
        <w:tc>
          <w:tcPr>
            <w:tcW w:w="569" w:type="dxa"/>
            <w:vMerge w:val="restart"/>
            <w:vAlign w:val="center"/>
            <w:tcPrChange w:id="62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21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2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六</w:t>
            </w:r>
          </w:p>
        </w:tc>
        <w:tc>
          <w:tcPr>
            <w:tcW w:w="1312" w:type="dxa"/>
            <w:vMerge w:val="restart"/>
            <w:vAlign w:val="center"/>
            <w:tcPrChange w:id="623" w:author="王卓" w:date="2025-10-15T11:09:41Z"/>
          </w:tcPr>
          <w:p>
            <w:pPr>
              <w:jc w:val="center"/>
              <w:rPr>
                <w:ins w:id="624" w:author="王卓" w:date="2025-10-15T11:05:10Z"/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2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党团类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2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2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材料</w:t>
            </w:r>
          </w:p>
        </w:tc>
        <w:tc>
          <w:tcPr>
            <w:tcW w:w="5817" w:type="dxa"/>
            <w:vAlign w:val="center"/>
            <w:tcPrChange w:id="628" w:author="王卓" w:date="2025-10-15T11:09:41Z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30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629" w:author="王卓" w:date="2025-10-15T11:10:19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631" w:author="王卓" w:date="2025-10-15T11:09:03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（一）入党材料</w:t>
            </w:r>
          </w:p>
        </w:tc>
        <w:tc>
          <w:tcPr>
            <w:tcW w:w="1196" w:type="dxa"/>
            <w:vMerge w:val="restart"/>
            <w:vAlign w:val="center"/>
            <w:tcPrChange w:id="63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33" w:author="王卓" w:date="2025-10-15T11:04:55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34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35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78" w:hRule="atLeast"/>
          <w:jc w:val="center"/>
        </w:trPr>
        <w:tc>
          <w:tcPr>
            <w:tcW w:w="569" w:type="dxa"/>
            <w:vMerge w:val="continue"/>
            <w:vAlign w:val="center"/>
            <w:tcPrChange w:id="63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3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63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3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640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42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641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4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中国共产党入党志愿书</w:t>
            </w:r>
          </w:p>
        </w:tc>
        <w:tc>
          <w:tcPr>
            <w:tcW w:w="1196" w:type="dxa"/>
            <w:vMerge w:val="continue"/>
            <w:vAlign w:val="center"/>
            <w:tcPrChange w:id="644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45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46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647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4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64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5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651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53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652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5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入党申请书</w:t>
            </w:r>
          </w:p>
        </w:tc>
        <w:tc>
          <w:tcPr>
            <w:tcW w:w="1196" w:type="dxa"/>
            <w:vMerge w:val="continue"/>
            <w:vAlign w:val="center"/>
            <w:tcPrChange w:id="655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56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57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65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5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66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6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662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6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663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6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入党积极分子考察表</w:t>
            </w:r>
          </w:p>
        </w:tc>
        <w:tc>
          <w:tcPr>
            <w:tcW w:w="1196" w:type="dxa"/>
            <w:vMerge w:val="continue"/>
            <w:vAlign w:val="center"/>
            <w:tcPrChange w:id="66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6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6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66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7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67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7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673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75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674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7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预备党员考察表</w:t>
            </w:r>
          </w:p>
        </w:tc>
        <w:tc>
          <w:tcPr>
            <w:tcW w:w="1196" w:type="dxa"/>
            <w:vMerge w:val="continue"/>
            <w:vAlign w:val="center"/>
            <w:tcPrChange w:id="677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78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79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66" w:hRule="atLeast"/>
          <w:jc w:val="center"/>
        </w:trPr>
        <w:tc>
          <w:tcPr>
            <w:tcW w:w="569" w:type="dxa"/>
            <w:vMerge w:val="continue"/>
            <w:vAlign w:val="center"/>
            <w:tcPrChange w:id="68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8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68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8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684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86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685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8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转正申请书</w:t>
            </w:r>
          </w:p>
        </w:tc>
        <w:tc>
          <w:tcPr>
            <w:tcW w:w="1196" w:type="dxa"/>
            <w:vMerge w:val="continue"/>
            <w:vAlign w:val="center"/>
            <w:tcPrChange w:id="688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89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90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69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9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69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9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695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97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696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69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党员登记表</w:t>
            </w:r>
          </w:p>
        </w:tc>
        <w:tc>
          <w:tcPr>
            <w:tcW w:w="1196" w:type="dxa"/>
            <w:vMerge w:val="continue"/>
            <w:vAlign w:val="center"/>
            <w:tcPrChange w:id="699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00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01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70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0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70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0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706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08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707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0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党支部不予登记或缓期登记的决定、上级组织意见</w:t>
            </w:r>
          </w:p>
        </w:tc>
        <w:tc>
          <w:tcPr>
            <w:tcW w:w="1196" w:type="dxa"/>
            <w:vMerge w:val="continue"/>
            <w:vAlign w:val="center"/>
            <w:tcPrChange w:id="710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11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12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71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1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71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1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717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19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718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2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不合格党员被劝退或除名和组织审批意见及主要依据材料</w:t>
            </w:r>
          </w:p>
        </w:tc>
        <w:tc>
          <w:tcPr>
            <w:tcW w:w="1196" w:type="dxa"/>
            <w:vMerge w:val="continue"/>
            <w:vAlign w:val="center"/>
            <w:tcPrChange w:id="721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22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23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72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2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72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2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728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30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729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3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取消预备党员资格的材料</w:t>
            </w:r>
          </w:p>
        </w:tc>
        <w:tc>
          <w:tcPr>
            <w:tcW w:w="1196" w:type="dxa"/>
            <w:vMerge w:val="continue"/>
            <w:vAlign w:val="center"/>
            <w:tcPrChange w:id="732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33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34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73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3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737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3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739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41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740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4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退党、自行脱党材料</w:t>
            </w:r>
          </w:p>
        </w:tc>
        <w:tc>
          <w:tcPr>
            <w:tcW w:w="1196" w:type="dxa"/>
            <w:vMerge w:val="continue"/>
            <w:vAlign w:val="center"/>
            <w:tcPrChange w:id="74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44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45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74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4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74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4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750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52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751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5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恢复组织生活（党籍）的有关审批材料</w:t>
            </w:r>
          </w:p>
        </w:tc>
        <w:tc>
          <w:tcPr>
            <w:tcW w:w="1196" w:type="dxa"/>
            <w:vMerge w:val="continue"/>
            <w:vAlign w:val="center"/>
            <w:tcPrChange w:id="754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55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56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757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5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75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6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761" w:author="王卓" w:date="2025-10-15T11:09:41Z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63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762" w:author="王卓" w:date="2025-10-15T11:10:19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764" w:author="王卓" w:date="2025-10-15T11:09:0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（二）入团材料</w:t>
            </w:r>
          </w:p>
        </w:tc>
        <w:tc>
          <w:tcPr>
            <w:tcW w:w="1196" w:type="dxa"/>
            <w:vMerge w:val="continue"/>
            <w:vAlign w:val="center"/>
            <w:tcPrChange w:id="765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66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67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76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6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77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7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772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7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773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7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中国共产主义青年团入团志愿书</w:t>
            </w:r>
          </w:p>
        </w:tc>
        <w:tc>
          <w:tcPr>
            <w:tcW w:w="1196" w:type="dxa"/>
            <w:vMerge w:val="continue"/>
            <w:vAlign w:val="center"/>
            <w:tcPrChange w:id="77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7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7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77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8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78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8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783" w:author="王卓" w:date="2025-10-15T11:09:41Z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85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784" w:author="王卓" w:date="2025-10-15T11:10:19Z">
                <w:pPr>
                  <w:jc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786" w:author="王卓" w:date="2025-10-15T11:09:06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（三）民主党派材料</w:t>
            </w:r>
          </w:p>
        </w:tc>
        <w:tc>
          <w:tcPr>
            <w:tcW w:w="1196" w:type="dxa"/>
            <w:vMerge w:val="continue"/>
            <w:vAlign w:val="center"/>
            <w:tcPrChange w:id="787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88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89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79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9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79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9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794" w:author="王卓" w:date="2025-10-15T11:09:41Z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96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pPrChange w:id="795" w:author="王卓" w:date="2025-10-15T11:10:19Z">
                <w:pPr>
                  <w:jc w:val="both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9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加入或退出民主党派的材料</w:t>
            </w:r>
          </w:p>
        </w:tc>
        <w:tc>
          <w:tcPr>
            <w:tcW w:w="1196" w:type="dxa"/>
            <w:vMerge w:val="continue"/>
            <w:vAlign w:val="center"/>
            <w:tcPrChange w:id="798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799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00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74" w:hRule="atLeast"/>
          <w:jc w:val="center"/>
        </w:trPr>
        <w:tc>
          <w:tcPr>
            <w:tcW w:w="569" w:type="dxa"/>
            <w:vMerge w:val="restart"/>
            <w:vAlign w:val="center"/>
            <w:tcPrChange w:id="80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02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0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七</w:t>
            </w:r>
          </w:p>
        </w:tc>
        <w:tc>
          <w:tcPr>
            <w:tcW w:w="1312" w:type="dxa"/>
            <w:vMerge w:val="restart"/>
            <w:vAlign w:val="center"/>
            <w:tcPrChange w:id="80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0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0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表彰奖励类材料</w:t>
            </w:r>
          </w:p>
        </w:tc>
        <w:tc>
          <w:tcPr>
            <w:tcW w:w="5817" w:type="dxa"/>
            <w:vAlign w:val="center"/>
            <w:tcPrChange w:id="807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08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0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县处级以上党政机关、人民团体等予以表彰、嘉奖、记功和授予荣誉称号的审批（呈报）表</w:t>
            </w:r>
          </w:p>
        </w:tc>
        <w:tc>
          <w:tcPr>
            <w:tcW w:w="1196" w:type="dxa"/>
            <w:vMerge w:val="restart"/>
            <w:vAlign w:val="center"/>
            <w:tcPrChange w:id="81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11" w:author="王卓" w:date="2025-10-15T11:04:55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12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13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81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1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81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1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818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19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2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先进人物登记（推荐、审批）表</w:t>
            </w:r>
          </w:p>
        </w:tc>
        <w:tc>
          <w:tcPr>
            <w:tcW w:w="1196" w:type="dxa"/>
            <w:vMerge w:val="continue"/>
            <w:vAlign w:val="center"/>
            <w:tcPrChange w:id="821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22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23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82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2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82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2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828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29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3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先进事迹材料</w:t>
            </w:r>
          </w:p>
        </w:tc>
        <w:tc>
          <w:tcPr>
            <w:tcW w:w="1196" w:type="dxa"/>
            <w:vMerge w:val="continue"/>
            <w:vAlign w:val="center"/>
            <w:tcPrChange w:id="831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32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33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83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3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83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3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838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39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4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撤销奖励的有关材料等</w:t>
            </w:r>
          </w:p>
        </w:tc>
        <w:tc>
          <w:tcPr>
            <w:tcW w:w="1196" w:type="dxa"/>
            <w:vMerge w:val="continue"/>
            <w:vAlign w:val="center"/>
            <w:tcPrChange w:id="841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42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43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02" w:hRule="atLeast"/>
          <w:jc w:val="center"/>
        </w:trPr>
        <w:tc>
          <w:tcPr>
            <w:tcW w:w="569" w:type="dxa"/>
            <w:vMerge w:val="restart"/>
            <w:vAlign w:val="center"/>
            <w:tcPrChange w:id="84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45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4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八</w:t>
            </w:r>
          </w:p>
        </w:tc>
        <w:tc>
          <w:tcPr>
            <w:tcW w:w="1312" w:type="dxa"/>
            <w:vMerge w:val="restart"/>
            <w:vAlign w:val="center"/>
            <w:tcPrChange w:id="847" w:author="王卓" w:date="2025-10-15T11:09:41Z"/>
          </w:tcPr>
          <w:p>
            <w:pPr>
              <w:jc w:val="center"/>
              <w:rPr>
                <w:ins w:id="848" w:author="王卓" w:date="2025-10-15T11:05:12Z"/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4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违规违纪违法处理处分类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5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5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材料</w:t>
            </w:r>
          </w:p>
        </w:tc>
        <w:tc>
          <w:tcPr>
            <w:tcW w:w="5817" w:type="dxa"/>
            <w:vAlign w:val="center"/>
            <w:tcPrChange w:id="852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53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5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处分决定，免予处分的意见，上级批复，核实（调查、复查）报告及主要依据与证明材料，本人对处分决定的意见、检查、</w:t>
            </w:r>
            <w:ins w:id="855" w:author="王卓" w:date="2025-10-15T11:05:51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sz w:val="24"/>
                  <w:szCs w:val="24"/>
                  <w:vertAlign w:val="baseline"/>
                  <w:lang w:val="en-US" w:eastAsia="zh-CN"/>
                </w:rPr>
                <w:t>交代</w:t>
              </w:r>
            </w:ins>
            <w:del w:id="856" w:author="王卓" w:date="2025-10-15T11:05:51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sz w:val="24"/>
                  <w:szCs w:val="24"/>
                  <w:vertAlign w:val="baseline"/>
                  <w:lang w:val="en-US" w:eastAsia="zh-CN"/>
                  <w:rPrChange w:id="857" w:author="王卓" w:date="2025-10-15T11:04:48Z">
                    <w:rPr>
                      <w:rFonts w:hint="eastAsia" w:ascii="仿宋" w:hAnsi="仿宋" w:eastAsia="仿宋" w:cs="仿宋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rPrChange>
                </w:rPr>
                <w:delText>交待</w:delText>
              </w:r>
            </w:del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5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及情况说明材料</w:t>
            </w:r>
          </w:p>
        </w:tc>
        <w:tc>
          <w:tcPr>
            <w:tcW w:w="1196" w:type="dxa"/>
            <w:vMerge w:val="restart"/>
            <w:vAlign w:val="center"/>
            <w:tcPrChange w:id="85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60" w:author="王卓" w:date="2025-10-15T11:04:55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61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62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86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6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86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6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867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68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6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解除（变更、撤销）处分的材料</w:t>
            </w:r>
          </w:p>
        </w:tc>
        <w:tc>
          <w:tcPr>
            <w:tcW w:w="1196" w:type="dxa"/>
            <w:vMerge w:val="continue"/>
            <w:vAlign w:val="center"/>
            <w:tcPrChange w:id="870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71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72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87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7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87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7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877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78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7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检察院不起诉决定书</w:t>
            </w:r>
          </w:p>
        </w:tc>
        <w:tc>
          <w:tcPr>
            <w:tcW w:w="1196" w:type="dxa"/>
            <w:vMerge w:val="continue"/>
            <w:vAlign w:val="center"/>
            <w:tcPrChange w:id="880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81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82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88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8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88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8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887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88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8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法院刑事判决书、裁定书</w:t>
            </w:r>
          </w:p>
        </w:tc>
        <w:tc>
          <w:tcPr>
            <w:tcW w:w="1196" w:type="dxa"/>
            <w:vMerge w:val="continue"/>
            <w:vAlign w:val="center"/>
            <w:tcPrChange w:id="890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91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92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89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9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89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9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897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98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89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公安机关作出行政拘留、限制人身自由、没收违法所得、收缴非法财物、追缴违法所得等的行政处理决定等</w:t>
            </w:r>
          </w:p>
        </w:tc>
        <w:tc>
          <w:tcPr>
            <w:tcW w:w="1196" w:type="dxa"/>
            <w:vMerge w:val="continue"/>
            <w:vAlign w:val="center"/>
            <w:tcPrChange w:id="900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01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02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26" w:hRule="atLeast"/>
          <w:jc w:val="center"/>
        </w:trPr>
        <w:tc>
          <w:tcPr>
            <w:tcW w:w="569" w:type="dxa"/>
            <w:vMerge w:val="restart"/>
            <w:vAlign w:val="center"/>
            <w:tcPrChange w:id="903" w:author="王卓" w:date="2025-10-15T11:09:41Z"/>
          </w:tcPr>
          <w:p>
            <w:pPr>
              <w:jc w:val="center"/>
              <w:rPr>
                <w:del w:id="904" w:author="王卓" w:date="2025-10-15T11:05:15Z"/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05" w:author="王卓" w:date="2025-10-15T11:04:48Z">
                  <w:rPr>
                    <w:del w:id="906" w:author="王卓" w:date="2025-10-15T11:05:15Z"/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0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九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08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restart"/>
            <w:vAlign w:val="center"/>
            <w:tcPrChange w:id="90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1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1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工资、任免、出国和会议代表类材料</w:t>
            </w:r>
          </w:p>
        </w:tc>
        <w:tc>
          <w:tcPr>
            <w:tcW w:w="5817" w:type="dxa"/>
            <w:vAlign w:val="center"/>
            <w:tcPrChange w:id="91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13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914" w:author="王卓" w:date="2025-10-15T11:09:09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（一）工资材料</w:t>
            </w:r>
          </w:p>
        </w:tc>
        <w:tc>
          <w:tcPr>
            <w:tcW w:w="1196" w:type="dxa"/>
            <w:vMerge w:val="restart"/>
            <w:vAlign w:val="center"/>
            <w:tcPrChange w:id="91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16" w:author="王卓" w:date="2025-10-15T11:04:55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1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1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24" w:hRule="atLeast"/>
          <w:jc w:val="center"/>
        </w:trPr>
        <w:tc>
          <w:tcPr>
            <w:tcW w:w="569" w:type="dxa"/>
            <w:vMerge w:val="continue"/>
            <w:vAlign w:val="center"/>
            <w:tcPrChange w:id="91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2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92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2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92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2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2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新增人员工资审批表、转正定级审批表</w:t>
            </w:r>
          </w:p>
        </w:tc>
        <w:tc>
          <w:tcPr>
            <w:tcW w:w="1196" w:type="dxa"/>
            <w:vMerge w:val="continue"/>
            <w:vAlign w:val="center"/>
            <w:tcPrChange w:id="92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2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2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06" w:hRule="atLeast"/>
          <w:jc w:val="center"/>
        </w:trPr>
        <w:tc>
          <w:tcPr>
            <w:tcW w:w="569" w:type="dxa"/>
            <w:vMerge w:val="continue"/>
            <w:vAlign w:val="center"/>
            <w:tcPrChange w:id="92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3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93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3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93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3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3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工资变动（套改）表、提职晋级和奖励工资审批表或工资变动登记表</w:t>
            </w:r>
          </w:p>
        </w:tc>
        <w:tc>
          <w:tcPr>
            <w:tcW w:w="1196" w:type="dxa"/>
            <w:vMerge w:val="continue"/>
            <w:vAlign w:val="center"/>
            <w:tcPrChange w:id="93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3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3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93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4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94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4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94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4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4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工资停发（恢复）通知单</w:t>
            </w:r>
          </w:p>
        </w:tc>
        <w:tc>
          <w:tcPr>
            <w:tcW w:w="1196" w:type="dxa"/>
            <w:vMerge w:val="continue"/>
            <w:vAlign w:val="center"/>
            <w:tcPrChange w:id="94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4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4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94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5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95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5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95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5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5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享受政府特殊津贴的材料</w:t>
            </w:r>
          </w:p>
        </w:tc>
        <w:tc>
          <w:tcPr>
            <w:tcW w:w="1196" w:type="dxa"/>
            <w:vMerge w:val="continue"/>
            <w:vAlign w:val="center"/>
            <w:tcPrChange w:id="95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5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5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95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6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96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6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96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6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6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解决待遇问题的审批材料</w:t>
            </w:r>
          </w:p>
        </w:tc>
        <w:tc>
          <w:tcPr>
            <w:tcW w:w="1196" w:type="dxa"/>
            <w:vMerge w:val="continue"/>
            <w:vAlign w:val="center"/>
            <w:tcPrChange w:id="96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6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6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96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7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97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7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97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7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975" w:author="王卓" w:date="2025-10-15T11:09:10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（二）任免材料</w:t>
            </w:r>
          </w:p>
        </w:tc>
        <w:tc>
          <w:tcPr>
            <w:tcW w:w="1196" w:type="dxa"/>
            <w:vMerge w:val="continue"/>
            <w:vAlign w:val="center"/>
            <w:tcPrChange w:id="97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7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7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97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8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98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8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98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8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8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干部任免审批表及相应考察材料</w:t>
            </w:r>
          </w:p>
        </w:tc>
        <w:tc>
          <w:tcPr>
            <w:tcW w:w="1196" w:type="dxa"/>
            <w:vMerge w:val="continue"/>
            <w:vAlign w:val="center"/>
            <w:tcPrChange w:id="98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8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8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98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9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99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9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99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9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9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干部试用期满审批表</w:t>
            </w:r>
          </w:p>
        </w:tc>
        <w:tc>
          <w:tcPr>
            <w:tcW w:w="1196" w:type="dxa"/>
            <w:vMerge w:val="continue"/>
            <w:vAlign w:val="center"/>
            <w:tcPrChange w:id="99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99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9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99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0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00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0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100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0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0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参照公务员法管理机关（单位）工作人员登记表</w:t>
            </w:r>
          </w:p>
        </w:tc>
        <w:tc>
          <w:tcPr>
            <w:tcW w:w="1196" w:type="dxa"/>
            <w:vMerge w:val="continue"/>
            <w:vAlign w:val="center"/>
            <w:tcPrChange w:id="100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0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0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00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1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01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1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101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1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1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公务员调任审批（备案）表</w:t>
            </w:r>
          </w:p>
        </w:tc>
        <w:tc>
          <w:tcPr>
            <w:tcW w:w="1196" w:type="dxa"/>
            <w:vMerge w:val="continue"/>
            <w:vAlign w:val="center"/>
            <w:tcPrChange w:id="101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1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1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01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2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02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2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102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2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2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公务员晋升职级审批表</w:t>
            </w:r>
          </w:p>
        </w:tc>
        <w:tc>
          <w:tcPr>
            <w:tcW w:w="1196" w:type="dxa"/>
            <w:vMerge w:val="continue"/>
            <w:vAlign w:val="center"/>
            <w:tcPrChange w:id="102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2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2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02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3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03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3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1033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3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3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干部调动审批材料</w:t>
            </w:r>
          </w:p>
        </w:tc>
        <w:tc>
          <w:tcPr>
            <w:tcW w:w="1196" w:type="dxa"/>
            <w:vMerge w:val="continue"/>
            <w:vAlign w:val="center"/>
            <w:tcPrChange w:id="103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3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3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03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4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04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4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1043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4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4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招工登记表</w:t>
            </w:r>
          </w:p>
        </w:tc>
        <w:tc>
          <w:tcPr>
            <w:tcW w:w="1196" w:type="dxa"/>
            <w:vMerge w:val="continue"/>
            <w:vAlign w:val="center"/>
            <w:tcPrChange w:id="104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4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4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04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5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05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5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1053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5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5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劳动合同书</w:t>
            </w:r>
          </w:p>
        </w:tc>
        <w:tc>
          <w:tcPr>
            <w:tcW w:w="1196" w:type="dxa"/>
            <w:vMerge w:val="continue"/>
            <w:vAlign w:val="center"/>
            <w:tcPrChange w:id="105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5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5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05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6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06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6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106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6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6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授予（晋升）军（警）衔、海关关衔、法官和检察官等级审批表</w:t>
            </w:r>
          </w:p>
        </w:tc>
        <w:tc>
          <w:tcPr>
            <w:tcW w:w="1196" w:type="dxa"/>
            <w:vMerge w:val="continue"/>
            <w:vAlign w:val="center"/>
            <w:tcPrChange w:id="106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6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6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06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7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07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7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107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7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7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军人转业（复员）审批表</w:t>
            </w:r>
          </w:p>
        </w:tc>
        <w:tc>
          <w:tcPr>
            <w:tcW w:w="1196" w:type="dxa"/>
            <w:vMerge w:val="continue"/>
            <w:vAlign w:val="center"/>
            <w:tcPrChange w:id="107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7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7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07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8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08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8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08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08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8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援藏、援疆、挂职锻炼登记（推荐）表</w:t>
            </w:r>
          </w:p>
        </w:tc>
        <w:tc>
          <w:tcPr>
            <w:tcW w:w="1196" w:type="dxa"/>
            <w:vMerge w:val="continue"/>
            <w:vAlign w:val="center"/>
            <w:tcPrChange w:id="108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8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8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08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9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09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9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09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09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9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自愿辞职、引咎辞职的个人申请、同意辞职决定等材料，责令辞职的决定，对责令辞职决定不服的申诉材料、复议决定</w:t>
            </w:r>
          </w:p>
        </w:tc>
        <w:tc>
          <w:tcPr>
            <w:tcW w:w="1196" w:type="dxa"/>
            <w:vMerge w:val="continue"/>
            <w:vAlign w:val="center"/>
            <w:tcPrChange w:id="109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09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9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09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0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10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0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10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10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0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辞退公务员审批表、辞退决定材料</w:t>
            </w:r>
          </w:p>
        </w:tc>
        <w:tc>
          <w:tcPr>
            <w:tcW w:w="1196" w:type="dxa"/>
            <w:vMerge w:val="continue"/>
            <w:vAlign w:val="center"/>
            <w:tcPrChange w:id="110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0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0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10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1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11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1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11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11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1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罢免材料</w:t>
            </w:r>
          </w:p>
        </w:tc>
        <w:tc>
          <w:tcPr>
            <w:tcW w:w="1196" w:type="dxa"/>
            <w:vMerge w:val="continue"/>
            <w:vAlign w:val="center"/>
            <w:tcPrChange w:id="111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1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1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11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2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12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2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112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2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1125" w:author="王卓" w:date="2025-10-15T11:09:12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（三）出国（境）材料</w:t>
            </w:r>
          </w:p>
        </w:tc>
        <w:tc>
          <w:tcPr>
            <w:tcW w:w="1196" w:type="dxa"/>
            <w:vMerge w:val="continue"/>
            <w:vAlign w:val="center"/>
            <w:tcPrChange w:id="112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2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2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12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3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13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3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13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13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3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因公出国（境）审批表</w:t>
            </w:r>
          </w:p>
        </w:tc>
        <w:tc>
          <w:tcPr>
            <w:tcW w:w="1196" w:type="dxa"/>
            <w:vMerge w:val="continue"/>
            <w:vAlign w:val="center"/>
            <w:tcPrChange w:id="113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3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3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13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4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14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4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14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14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4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在国（境）外表现情况或鉴定等材料</w:t>
            </w:r>
          </w:p>
        </w:tc>
        <w:tc>
          <w:tcPr>
            <w:tcW w:w="1196" w:type="dxa"/>
            <w:vMerge w:val="continue"/>
            <w:vAlign w:val="center"/>
            <w:tcPrChange w:id="114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4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4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14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5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15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5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15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15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5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外国永久居留证、港澳居民身份证等的复印件</w:t>
            </w:r>
          </w:p>
        </w:tc>
        <w:tc>
          <w:tcPr>
            <w:tcW w:w="1196" w:type="dxa"/>
            <w:vMerge w:val="continue"/>
            <w:vAlign w:val="center"/>
            <w:tcPrChange w:id="115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5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5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15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6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16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6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vAlign w:val="center"/>
            <w:tcPrChange w:id="116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6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1165" w:author="王卓" w:date="2025-10-15T11:09:14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（四）会议代表材料</w:t>
            </w:r>
          </w:p>
        </w:tc>
        <w:tc>
          <w:tcPr>
            <w:tcW w:w="1196" w:type="dxa"/>
            <w:vMerge w:val="continue"/>
            <w:vAlign w:val="center"/>
            <w:tcPrChange w:id="116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6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6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16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7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17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7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17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17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7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党代会，人代会，政协会议，人民团体和群众团体代表会议，民主党派代表会议形成的材料</w:t>
            </w:r>
          </w:p>
        </w:tc>
        <w:tc>
          <w:tcPr>
            <w:tcW w:w="1196" w:type="dxa"/>
            <w:vMerge w:val="continue"/>
            <w:vAlign w:val="center"/>
            <w:tcPrChange w:id="117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7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7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17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8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18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8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18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18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8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委员当选通知或证明材料，委员简历</w:t>
            </w:r>
          </w:p>
        </w:tc>
        <w:tc>
          <w:tcPr>
            <w:tcW w:w="1196" w:type="dxa"/>
            <w:vMerge w:val="continue"/>
            <w:vAlign w:val="center"/>
            <w:tcPrChange w:id="118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8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8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18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9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19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9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19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19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9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代表登记表等</w:t>
            </w:r>
          </w:p>
        </w:tc>
        <w:tc>
          <w:tcPr>
            <w:tcW w:w="1196" w:type="dxa"/>
            <w:vMerge w:val="continue"/>
            <w:vAlign w:val="center"/>
            <w:tcPrChange w:id="1196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197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9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restart"/>
            <w:vAlign w:val="center"/>
            <w:tcPrChange w:id="1199" w:author="王卓" w:date="2025-10-15T11:09:41Z"/>
          </w:tcPr>
          <w:p>
            <w:pPr>
              <w:jc w:val="center"/>
              <w:rPr>
                <w:del w:id="1200" w:author="王卓" w:date="2025-10-15T11:05:17Z"/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01" w:author="王卓" w:date="2025-10-15T11:04:48Z">
                  <w:rPr>
                    <w:del w:id="1202" w:author="王卓" w:date="2025-10-15T11:05:17Z"/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0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十</w:t>
            </w:r>
          </w:p>
          <w:p>
            <w:pPr>
              <w:jc w:val="center"/>
              <w:rPr>
                <w:del w:id="1204" w:author="王卓" w:date="2025-10-15T11:05:16Z"/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05" w:author="王卓" w:date="2025-10-15T11:04:48Z">
                  <w:rPr>
                    <w:del w:id="1206" w:author="王卓" w:date="2025-10-15T11:05:16Z"/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07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restart"/>
            <w:vAlign w:val="center"/>
            <w:tcPrChange w:id="120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0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1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其他可供组织参考的材料</w:t>
            </w:r>
          </w:p>
        </w:tc>
        <w:tc>
          <w:tcPr>
            <w:tcW w:w="5817" w:type="dxa"/>
            <w:shd w:val="clear" w:color="auto" w:fill="auto"/>
            <w:vAlign w:val="center"/>
            <w:tcPrChange w:id="121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212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1213" w:author="王卓" w:date="2025-10-15T11:09:17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（一）健康检查和处理工伤事故材料</w:t>
            </w:r>
          </w:p>
        </w:tc>
        <w:tc>
          <w:tcPr>
            <w:tcW w:w="1196" w:type="dxa"/>
            <w:vMerge w:val="restart"/>
            <w:vAlign w:val="center"/>
            <w:tcPrChange w:id="121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15" w:author="王卓" w:date="2025-10-15T11:04:55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16" w:author="王卓" w:date="2025-10-15T11:04:5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17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21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1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22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2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222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223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2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录用体检表，反映严重慢性病、身体残疾的体检表</w:t>
            </w:r>
          </w:p>
        </w:tc>
        <w:tc>
          <w:tcPr>
            <w:tcW w:w="1196" w:type="dxa"/>
            <w:vMerge w:val="continue"/>
            <w:vAlign w:val="center"/>
            <w:tcPrChange w:id="1225" w:author="王卓" w:date="2025-10-15T11:09:41Z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26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227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2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22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3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231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232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3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工伤致残诊断书，确定致残等级的材料</w:t>
            </w:r>
          </w:p>
        </w:tc>
        <w:tc>
          <w:tcPr>
            <w:tcW w:w="1196" w:type="dxa"/>
            <w:vMerge w:val="continue"/>
            <w:vAlign w:val="center"/>
            <w:tcPrChange w:id="1234" w:author="王卓" w:date="2025-10-15T11:09:41Z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35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23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37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23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3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24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241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1242" w:author="王卓" w:date="2025-10-15T11:09:15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（二）治丧材料</w:t>
            </w:r>
          </w:p>
        </w:tc>
        <w:tc>
          <w:tcPr>
            <w:tcW w:w="1196" w:type="dxa"/>
            <w:vMerge w:val="continue"/>
            <w:vAlign w:val="center"/>
            <w:tcPrChange w:id="1243" w:author="王卓" w:date="2025-10-15T11:09:41Z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44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24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4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247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4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249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250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5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生平，非正常死亡调查报告等材料</w:t>
            </w:r>
          </w:p>
        </w:tc>
        <w:tc>
          <w:tcPr>
            <w:tcW w:w="1196" w:type="dxa"/>
            <w:vMerge w:val="continue"/>
            <w:vAlign w:val="center"/>
            <w:tcPrChange w:id="1252" w:author="王卓" w:date="2025-10-15T11:09:41Z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53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25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5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256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57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25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259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1260" w:author="王卓" w:date="2025-10-15T11:09:19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（三）干部人事档案报送、审核工作材料</w:t>
            </w:r>
          </w:p>
        </w:tc>
        <w:tc>
          <w:tcPr>
            <w:tcW w:w="1196" w:type="dxa"/>
            <w:vMerge w:val="continue"/>
            <w:vAlign w:val="center"/>
            <w:tcPrChange w:id="1261" w:author="王卓" w:date="2025-10-15T11:09:41Z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62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26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6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26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6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267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268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6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干部人事档案报送单</w:t>
            </w:r>
          </w:p>
        </w:tc>
        <w:tc>
          <w:tcPr>
            <w:tcW w:w="1196" w:type="dxa"/>
            <w:vMerge w:val="continue"/>
            <w:vAlign w:val="center"/>
            <w:tcPrChange w:id="1270" w:author="王卓" w:date="2025-10-15T11:09:41Z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71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27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7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274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7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276" w:author="王卓" w:date="2025-10-15T11:09:41Z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277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78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干部人事档案有关情况说明等材料</w:t>
            </w:r>
          </w:p>
        </w:tc>
        <w:tc>
          <w:tcPr>
            <w:tcW w:w="1196" w:type="dxa"/>
            <w:vMerge w:val="continue"/>
            <w:vAlign w:val="center"/>
            <w:tcPrChange w:id="1279" w:author="王卓" w:date="2025-10-15T11:09:41Z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80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28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8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283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8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285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286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  <w:rPrChange w:id="1287" w:author="王卓" w:date="2025-10-15T11:09:21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（四）其他材料</w:t>
            </w:r>
          </w:p>
        </w:tc>
        <w:tc>
          <w:tcPr>
            <w:tcW w:w="1196" w:type="dxa"/>
            <w:vMerge w:val="continue"/>
            <w:vAlign w:val="center"/>
            <w:tcPrChange w:id="1288" w:author="王卓" w:date="2025-10-15T11:09:41Z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89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29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9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292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93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294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295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296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毕业生就业报到证（派遣证）</w:t>
            </w:r>
          </w:p>
        </w:tc>
        <w:tc>
          <w:tcPr>
            <w:tcW w:w="1196" w:type="dxa"/>
            <w:vMerge w:val="continue"/>
            <w:vAlign w:val="center"/>
            <w:tcPrChange w:id="1297" w:author="王卓" w:date="2025-10-15T11:09:41Z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98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jc w:val="center"/>
        </w:trPr>
        <w:tc>
          <w:tcPr>
            <w:tcW w:w="569" w:type="dxa"/>
            <w:vMerge w:val="continue"/>
            <w:vAlign w:val="center"/>
            <w:tcPrChange w:id="1299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300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301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302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303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304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305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人事争议仲裁裁决书（调解书）</w:t>
            </w:r>
          </w:p>
        </w:tc>
        <w:tc>
          <w:tcPr>
            <w:tcW w:w="1196" w:type="dxa"/>
            <w:vMerge w:val="continue"/>
            <w:vAlign w:val="center"/>
            <w:tcPrChange w:id="1306" w:author="王卓" w:date="2025-10-15T11:09:41Z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307" w:author="王卓" w:date="2025-10-15T11:09:4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04" w:hRule="atLeast"/>
          <w:jc w:val="center"/>
        </w:trPr>
        <w:tc>
          <w:tcPr>
            <w:tcW w:w="569" w:type="dxa"/>
            <w:vMerge w:val="continue"/>
            <w:vAlign w:val="center"/>
            <w:tcPrChange w:id="1308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309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1312" w:type="dxa"/>
            <w:vMerge w:val="continue"/>
            <w:vAlign w:val="center"/>
            <w:tcPrChange w:id="1310" w:author="王卓" w:date="2025-10-15T11:09:41Z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311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5817" w:type="dxa"/>
            <w:shd w:val="clear" w:color="auto" w:fill="auto"/>
            <w:vAlign w:val="center"/>
            <w:tcPrChange w:id="1312" w:author="王卓" w:date="2025-10-15T11:09:41Z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  <w:rPrChange w:id="1313" w:author="王卓" w:date="2025-10-15T11:04:48Z">
                  <w:rPr>
                    <w:rFonts w:hint="default" w:ascii="仿宋" w:hAnsi="仿宋" w:eastAsia="仿宋" w:cs="仿宋"/>
                    <w:b w:val="0"/>
                    <w:bCs w:val="0"/>
                    <w:kern w:val="2"/>
                    <w:sz w:val="24"/>
                    <w:szCs w:val="24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  <w:rPrChange w:id="1314" w:author="王卓" w:date="2025-10-15T11:04:48Z">
                  <w:rPr>
                    <w:rFonts w:hint="eastAsia" w:ascii="仿宋" w:hAnsi="仿宋" w:eastAsia="仿宋" w:cs="仿宋"/>
                    <w:b w:val="0"/>
                    <w:bCs w:val="0"/>
                    <w:sz w:val="24"/>
                    <w:szCs w:val="24"/>
                    <w:vertAlign w:val="baseline"/>
                    <w:lang w:val="en-US" w:eastAsia="zh-CN"/>
                  </w:rPr>
                </w:rPrChange>
              </w:rPr>
              <w:t>公务员申诉处理决定书（再申诉处理决定书、审核决定）</w:t>
            </w:r>
          </w:p>
        </w:tc>
        <w:tc>
          <w:tcPr>
            <w:tcW w:w="1196" w:type="dxa"/>
            <w:vMerge w:val="continue"/>
            <w:vAlign w:val="center"/>
            <w:tcPrChange w:id="1315" w:author="王卓" w:date="2025-10-15T11:09:41Z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jc w:val="both"/>
        <w:rPr>
          <w:rFonts w:hint="default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FBD92117-5325-43C8-9974-126CC8AFA7E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145F7DD0-82A2-4F1F-814B-BD5EED00FBD5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34248ACD-6941-4DAD-AD63-A4F3CF80E98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E15E3590-4E8C-4544-AF2E-CFFA51E215C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CA4E3091-07AA-40ED-9FEF-876049A99816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6" w:fontKey="{2BB115DF-E2A6-4202-A0BB-421E7812B38C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王卓">
    <w15:presenceInfo w15:providerId="None" w15:userId="王卓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revisionView w:markup="0"/>
  <w:trackRevisions w:val="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kMTQ2YzQyZWE1ZGEzODM3OGQwYzBkYjcyMzYwMjUifQ=="/>
    <w:docVar w:name="KGWebUrl" w:val="http://49.123.1.53/seeyon/officeservlet"/>
  </w:docVars>
  <w:rsids>
    <w:rsidRoot w:val="00000000"/>
    <w:rsid w:val="03131F98"/>
    <w:rsid w:val="06C27F9D"/>
    <w:rsid w:val="0EFB6721"/>
    <w:rsid w:val="11E76422"/>
    <w:rsid w:val="16354792"/>
    <w:rsid w:val="24E422B9"/>
    <w:rsid w:val="25D914C5"/>
    <w:rsid w:val="25EC2CA6"/>
    <w:rsid w:val="2E6226B3"/>
    <w:rsid w:val="32104127"/>
    <w:rsid w:val="3802048C"/>
    <w:rsid w:val="420057D5"/>
    <w:rsid w:val="51750A31"/>
    <w:rsid w:val="518F2A43"/>
    <w:rsid w:val="520439E8"/>
    <w:rsid w:val="59934492"/>
    <w:rsid w:val="5AAD63E9"/>
    <w:rsid w:val="5E46013C"/>
    <w:rsid w:val="5F01512C"/>
    <w:rsid w:val="636A3BC9"/>
    <w:rsid w:val="6CB07537"/>
    <w:rsid w:val="6FCC7E3F"/>
    <w:rsid w:val="74D055F9"/>
    <w:rsid w:val="7C70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1894</Words>
  <Characters>1894</Characters>
  <Lines>0</Lines>
  <Paragraphs>0</Paragraphs>
  <TotalTime>6</TotalTime>
  <ScaleCrop>false</ScaleCrop>
  <LinksUpToDate>false</LinksUpToDate>
  <CharactersWithSpaces>1894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2025-03-20T01:22:00Z</dcterms:created>
  <dc:creator>Administrator</dc:creator>
  <cp:lastModifiedBy>王卓</cp:lastModifiedBy>
  <dcterms:modified xsi:type="dcterms:W3CDTF">2025-10-15T03:17:38Z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1A56EF093373460489AB35E35066BEA8_13</vt:lpwstr>
  </property>
  <property fmtid="{D5CDD505-2E9C-101B-9397-08002B2CF9AE}" pid="4" name="KSOTemplateDocerSaveRecord">
    <vt:lpwstr>eyJoZGlkIjoiNDE2MWQzYTZlNzEzODUzN2RhYWJkNGI2MmU4YTM1MzciLCJ1c2VySWQiOiIxNjE0NTcwMDIzIn0=</vt:lpwstr>
  </property>
</Properties>
</file>