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line="560" w:lineRule="exact"/>
        <w:rPr>
          <w:ins w:id="1" w:author="王卓" w:date="2025-10-15T10:19:28Z"/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pPrChange w:id="0" w:author="王卓" w:date="2025-10-15T10:19:06Z">
          <w:pPr/>
        </w:pPrChange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  <w:rPrChange w:id="2" w:author="王卓" w:date="2025-10-15T10:19:13Z">
            <w:rPr>
              <w:rFonts w:hint="eastAsia" w:ascii="微软雅黑" w:hAnsi="微软雅黑" w:eastAsia="微软雅黑" w:cs="微软雅黑"/>
              <w:spacing w:val="20"/>
              <w:sz w:val="32"/>
              <w:szCs w:val="32"/>
              <w:lang w:val="en-US" w:eastAsia="zh-CN"/>
            </w:rPr>
          </w:rPrChange>
        </w:rPr>
        <w:t>附件1</w:t>
      </w:r>
    </w:p>
    <w:p>
      <w:pPr>
        <w:spacing w:beforeLines="0" w:line="560" w:lineRule="exact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  <w:rPrChange w:id="4" w:author="王卓" w:date="2025-10-15T10:19:13Z">
            <w:rPr>
              <w:rFonts w:hint="default" w:ascii="华文仿宋" w:hAnsi="华文仿宋" w:eastAsia="华文仿宋" w:cs="华文仿宋"/>
              <w:spacing w:val="20"/>
              <w:sz w:val="32"/>
              <w:szCs w:val="32"/>
              <w:lang w:val="en-US" w:eastAsia="zh-CN"/>
            </w:rPr>
          </w:rPrChange>
        </w:rPr>
        <w:pPrChange w:id="3" w:author="王卓" w:date="2025-10-15T10:19:06Z">
          <w:pPr/>
        </w:pPrChange>
      </w:pPr>
    </w:p>
    <w:p>
      <w:pPr>
        <w:spacing w:before="0" w:beforeLines="0"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rPrChange w:id="6" w:author="王卓" w:date="2025-10-15T10:19:28Z">
            <w:rPr>
              <w:rFonts w:hint="eastAsia" w:ascii="华文宋体" w:hAnsi="华文宋体" w:eastAsia="华文宋体" w:cs="华文宋体"/>
              <w:b/>
              <w:bCs/>
              <w:spacing w:val="20"/>
              <w:sz w:val="33"/>
              <w:szCs w:val="33"/>
            </w:rPr>
          </w:rPrChange>
        </w:rPr>
        <w:pPrChange w:id="5" w:author="王卓" w:date="2025-10-15T10:19:06Z">
          <w:pPr>
            <w:spacing w:before="468" w:beforeLines="150" w:line="500" w:lineRule="exact"/>
            <w:jc w:val="center"/>
          </w:pPr>
        </w:pPrChange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rPrChange w:id="7" w:author="王卓" w:date="2025-10-15T10:19:28Z">
            <w:rPr>
              <w:rFonts w:hint="eastAsia" w:ascii="华文宋体" w:hAnsi="华文宋体" w:eastAsia="华文宋体" w:cs="华文宋体"/>
              <w:b/>
              <w:bCs/>
              <w:spacing w:val="20"/>
              <w:sz w:val="33"/>
              <w:szCs w:val="33"/>
            </w:rPr>
          </w:rPrChange>
        </w:rPr>
        <w:t>湖南科技大学文件材料归档范围</w:t>
      </w:r>
    </w:p>
    <w:p>
      <w:pPr>
        <w:spacing w:beforeLines="0"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rPrChange w:id="9" w:author="王卓" w:date="2025-10-15T10:19:28Z">
            <w:rPr>
              <w:rFonts w:hint="eastAsia" w:ascii="华文仿宋" w:hAnsi="华文仿宋" w:eastAsia="华文仿宋" w:cs="华文仿宋"/>
              <w:b/>
              <w:bCs/>
              <w:spacing w:val="20"/>
              <w:sz w:val="33"/>
              <w:szCs w:val="33"/>
            </w:rPr>
          </w:rPrChange>
        </w:rPr>
        <w:pPrChange w:id="8" w:author="王卓" w:date="2025-10-15T10:19:06Z">
          <w:pPr>
            <w:spacing w:line="500" w:lineRule="exact"/>
            <w:jc w:val="center"/>
          </w:pPr>
        </w:pPrChange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rPrChange w:id="10" w:author="王卓" w:date="2025-10-15T10:19:28Z">
            <w:rPr>
              <w:rFonts w:hint="eastAsia" w:ascii="华文宋体" w:hAnsi="华文宋体" w:eastAsia="华文宋体" w:cs="华文宋体"/>
              <w:b/>
              <w:bCs/>
              <w:spacing w:val="20"/>
              <w:sz w:val="33"/>
              <w:szCs w:val="33"/>
            </w:rPr>
          </w:rPrChange>
        </w:rPr>
        <w:t>和档案保管期限</w:t>
      </w:r>
    </w:p>
    <w:p>
      <w:pPr>
        <w:spacing w:line="500" w:lineRule="exact"/>
        <w:jc w:val="center"/>
        <w:rPr>
          <w:rFonts w:hint="eastAsia" w:ascii="华文仿宋" w:hAnsi="华文仿宋" w:eastAsia="华文仿宋" w:cs="华文仿宋"/>
          <w:b/>
          <w:bCs/>
          <w:spacing w:val="0"/>
          <w:sz w:val="33"/>
          <w:szCs w:val="33"/>
          <w:rPrChange w:id="11" w:author="王卓" w:date="2025-10-15T10:19:13Z">
            <w:rPr>
              <w:rFonts w:hint="eastAsia" w:ascii="华文仿宋" w:hAnsi="华文仿宋" w:eastAsia="华文仿宋" w:cs="华文仿宋"/>
              <w:b/>
              <w:bCs/>
              <w:spacing w:val="20"/>
              <w:sz w:val="33"/>
              <w:szCs w:val="33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val="en-US" w:eastAsia="zh-CN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val="en-US" w:eastAsia="zh-CN"/>
            </w:rPr>
          </w:rPrChange>
        </w:rPr>
        <w:t>根据国家有关法规，</w:t>
      </w:r>
      <w:r>
        <w:rPr>
          <w:rFonts w:hint="eastAsia" w:ascii="仿宋_GB2312" w:hAnsi="仿宋_GB2312" w:eastAsia="仿宋_GB2312" w:cs="仿宋_GB2312"/>
          <w:sz w:val="32"/>
          <w:szCs w:val="32"/>
          <w:rPrChange w:id="14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</w:rPr>
          </w:rPrChange>
        </w:rPr>
        <w:t>结合学校实际，制定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5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eastAsia="zh-CN"/>
            </w:rPr>
          </w:rPrChange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6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val="en-US" w:eastAsia="zh-CN"/>
            </w:rPr>
          </w:rPrChange>
        </w:rPr>
        <w:t>湖南科技大学文件材料归档范围和保管期限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7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eastAsia="zh-CN"/>
            </w:rPr>
          </w:rPrChange>
        </w:rPr>
        <w:t>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val="en-US" w:eastAsia="zh-CN"/>
            </w:rPr>
          </w:rPrChange>
        </w:rPr>
        <w:t>若有本表未涵盖但其他文件规定应当归档的材料，各归档责任单位也须及时向档案馆归档</w:t>
      </w:r>
      <w:r>
        <w:rPr>
          <w:rFonts w:hint="eastAsia" w:ascii="仿宋_GB2312" w:hAnsi="仿宋_GB2312" w:eastAsia="仿宋_GB2312" w:cs="仿宋_GB2312"/>
          <w:sz w:val="32"/>
          <w:szCs w:val="32"/>
          <w:rPrChange w:id="19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" w:author="王卓" w:date="2025-10-15T10:19:44Z">
            <w:rPr>
              <w:rFonts w:hint="eastAsia" w:ascii="华文仿宋" w:hAnsi="华文仿宋" w:eastAsia="华文仿宋" w:cs="华文仿宋"/>
              <w:sz w:val="32"/>
              <w:szCs w:val="32"/>
              <w:lang w:val="en-US" w:eastAsia="zh-CN"/>
            </w:rPr>
          </w:rPrChange>
        </w:rPr>
        <w:t>如遇机构调整，归档责任随机构职能进行相应调整，不另行文。具体如下：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政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办公室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2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机关党委、法律事务与服务中心）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（分类号：DQ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2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XZ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）</w:t>
      </w:r>
    </w:p>
    <w:tbl>
      <w:tblPr>
        <w:tblStyle w:val="7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32" w:author="王卓" w:date="2025-10-15T10:29:45Z">
          <w:tblPr>
            <w:tblStyle w:val="7"/>
            <w:tblW w:w="8853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31"/>
        <w:gridCol w:w="7003"/>
        <w:gridCol w:w="1545"/>
        <w:tblGridChange w:id="33">
          <w:tblGrid>
            <w:gridCol w:w="731"/>
            <w:gridCol w:w="6606"/>
            <w:gridCol w:w="1516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9279" w:type="dxa"/>
            <w:gridSpan w:val="3"/>
            <w:vAlign w:val="center"/>
            <w:tcPrChange w:id="35" w:author="王卓" w:date="2025-10-15T10:29:45Z">
              <w:tcPr>
                <w:tcW w:w="8853" w:type="dxa"/>
                <w:gridSpan w:val="3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sz w:val="20"/>
                <w:szCs w:val="20"/>
                <w:lang w:val="en-US" w:eastAsia="zh-CN"/>
                <w:rPrChange w:id="37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党委办公室（分类号DQ11）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9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7003" w:type="dxa"/>
            <w:shd w:val="clear" w:color="auto" w:fill="auto"/>
            <w:vAlign w:val="center"/>
            <w:tcPrChange w:id="42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45" w:type="dxa"/>
            <w:shd w:val="clear" w:color="auto" w:fill="auto"/>
            <w:vAlign w:val="center"/>
            <w:tcPrChange w:id="4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25" w:hRule="atLeast"/>
          <w:jc w:val="center"/>
          <w:trPrChange w:id="48" w:author="王卓" w:date="2025-10-15T10:29:45Z">
            <w:trPr>
              <w:trHeight w:val="325" w:hRule="atLeast"/>
              <w:jc w:val="center"/>
            </w:trPr>
          </w:trPrChange>
        </w:trPr>
        <w:tc>
          <w:tcPr>
            <w:tcW w:w="731" w:type="dxa"/>
            <w:vAlign w:val="center"/>
            <w:tcPrChange w:id="49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7003" w:type="dxa"/>
            <w:vAlign w:val="center"/>
            <w:tcPrChange w:id="52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上级有关学校党委工作的文件材料</w:t>
            </w:r>
          </w:p>
        </w:tc>
        <w:tc>
          <w:tcPr>
            <w:tcW w:w="1545" w:type="dxa"/>
            <w:vAlign w:val="center"/>
            <w:tcPrChange w:id="55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56" w:hRule="atLeast"/>
          <w:jc w:val="center"/>
          <w:trPrChange w:id="58" w:author="王卓" w:date="2025-10-15T10:29:45Z">
            <w:trPr>
              <w:trHeight w:val="556" w:hRule="atLeast"/>
              <w:jc w:val="center"/>
            </w:trPr>
          </w:trPrChange>
        </w:trPr>
        <w:tc>
          <w:tcPr>
            <w:tcW w:w="731" w:type="dxa"/>
            <w:vAlign w:val="center"/>
            <w:tcPrChange w:id="59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7003" w:type="dxa"/>
            <w:tcPrChange w:id="62" w:author="王卓" w:date="2025-10-15T10:29:45Z">
              <w:tcPr>
                <w:tcW w:w="6606" w:type="dxa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学校党委工作获省部级以上奖励材料（先进集体、个人申报材料、审批文件材料等）</w:t>
            </w:r>
          </w:p>
        </w:tc>
        <w:tc>
          <w:tcPr>
            <w:tcW w:w="1545" w:type="dxa"/>
            <w:vAlign w:val="center"/>
            <w:tcPrChange w:id="65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2" w:hRule="atLeast"/>
          <w:jc w:val="center"/>
          <w:trPrChange w:id="68" w:author="王卓" w:date="2025-10-15T10:29:45Z">
            <w:trPr>
              <w:trHeight w:val="212" w:hRule="atLeast"/>
              <w:jc w:val="center"/>
            </w:trPr>
          </w:trPrChange>
        </w:trPr>
        <w:tc>
          <w:tcPr>
            <w:tcW w:w="731" w:type="dxa"/>
            <w:vAlign w:val="center"/>
            <w:tcPrChange w:id="69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7003" w:type="dxa"/>
            <w:vAlign w:val="center"/>
            <w:tcPrChange w:id="72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学校党委会、党委扩大会会议记录、纪要</w:t>
            </w:r>
          </w:p>
        </w:tc>
        <w:tc>
          <w:tcPr>
            <w:tcW w:w="1545" w:type="dxa"/>
            <w:vAlign w:val="center"/>
            <w:tcPrChange w:id="75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vAlign w:val="center"/>
            <w:tcPrChange w:id="79" w:author="王卓" w:date="2025-10-15T10:29:45Z">
              <w:tcPr>
                <w:tcW w:w="731" w:type="dxa"/>
                <w:vMerge w:val="restart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7003" w:type="dxa"/>
            <w:vAlign w:val="center"/>
            <w:tcPrChange w:id="82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学校党委上报上级党委的报告、请示</w:t>
            </w:r>
          </w:p>
        </w:tc>
        <w:tc>
          <w:tcPr>
            <w:tcW w:w="1545" w:type="dxa"/>
            <w:vAlign w:val="center"/>
            <w:tcPrChange w:id="85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88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9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⑴有批示、批复或明确答复并实施的请示或报告</w:t>
            </w:r>
          </w:p>
        </w:tc>
        <w:tc>
          <w:tcPr>
            <w:tcW w:w="1545" w:type="dxa"/>
            <w:vAlign w:val="center"/>
            <w:tcPrChange w:id="9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97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99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⑵没有批示、批复或明确答复的请示或报告</w:t>
            </w:r>
          </w:p>
        </w:tc>
        <w:tc>
          <w:tcPr>
            <w:tcW w:w="1545" w:type="dxa"/>
            <w:vAlign w:val="center"/>
            <w:tcPrChange w:id="102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0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106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07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7003" w:type="dxa"/>
            <w:vAlign w:val="center"/>
            <w:tcPrChange w:id="109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学校党委工作计划、报告（包括调查报告）、总结（包括经验总结）</w:t>
            </w:r>
          </w:p>
        </w:tc>
        <w:tc>
          <w:tcPr>
            <w:tcW w:w="1545" w:type="dxa"/>
            <w:vAlign w:val="center"/>
            <w:tcPrChange w:id="112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1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116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7003" w:type="dxa"/>
            <w:vAlign w:val="center"/>
            <w:tcPrChange w:id="119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学校党委发布的文件（交叉问题分类立卷）</w:t>
            </w:r>
          </w:p>
        </w:tc>
        <w:tc>
          <w:tcPr>
            <w:tcW w:w="1545" w:type="dxa"/>
            <w:vAlign w:val="center"/>
            <w:tcPrChange w:id="122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2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126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7003" w:type="dxa"/>
            <w:vAlign w:val="center"/>
            <w:tcPrChange w:id="129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学校党委召开的工作会议材料</w:t>
            </w:r>
          </w:p>
        </w:tc>
        <w:tc>
          <w:tcPr>
            <w:tcW w:w="1545" w:type="dxa"/>
            <w:vAlign w:val="center"/>
            <w:tcPrChange w:id="132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3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vAlign w:val="center"/>
            <w:tcPrChange w:id="136" w:author="王卓" w:date="2025-10-15T10:29:45Z">
              <w:tcPr>
                <w:tcW w:w="731" w:type="dxa"/>
                <w:vMerge w:val="restart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7003" w:type="dxa"/>
            <w:vAlign w:val="center"/>
            <w:tcPrChange w:id="139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学校党委和上级党委调研、检查、巡视学校工作形成的文件材料</w:t>
            </w:r>
          </w:p>
        </w:tc>
        <w:tc>
          <w:tcPr>
            <w:tcW w:w="1545" w:type="dxa"/>
            <w:vAlign w:val="center"/>
            <w:tcPrChange w:id="142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4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4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145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147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vAlign w:val="center"/>
            <w:tcPrChange w:id="150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53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53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154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156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⑵一般性的</w:t>
            </w:r>
          </w:p>
        </w:tc>
        <w:tc>
          <w:tcPr>
            <w:tcW w:w="1545" w:type="dxa"/>
            <w:vAlign w:val="center"/>
            <w:tcPrChange w:id="159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2" w:hRule="atLeast"/>
          <w:jc w:val="center"/>
          <w:trPrChange w:id="162" w:author="王卓" w:date="2025-10-15T10:29:45Z">
            <w:trPr>
              <w:trHeight w:val="212" w:hRule="atLeast"/>
              <w:jc w:val="center"/>
            </w:trPr>
          </w:trPrChange>
        </w:trPr>
        <w:tc>
          <w:tcPr>
            <w:tcW w:w="731" w:type="dxa"/>
            <w:vMerge w:val="restart"/>
            <w:vAlign w:val="center"/>
            <w:tcPrChange w:id="163" w:author="王卓" w:date="2025-10-15T10:29:45Z">
              <w:tcPr>
                <w:tcW w:w="731" w:type="dxa"/>
                <w:vMerge w:val="restart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7003" w:type="dxa"/>
            <w:vAlign w:val="center"/>
            <w:tcPrChange w:id="166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学校党委负责人校内讲话稿及参加上级会议发言稿</w:t>
            </w:r>
          </w:p>
        </w:tc>
        <w:tc>
          <w:tcPr>
            <w:tcW w:w="1545" w:type="dxa"/>
            <w:vAlign w:val="center"/>
            <w:tcPrChange w:id="169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7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2" w:hRule="atLeast"/>
          <w:jc w:val="center"/>
          <w:trPrChange w:id="171" w:author="王卓" w:date="2025-10-15T10:29:45Z">
            <w:trPr>
              <w:trHeight w:val="212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172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174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vAlign w:val="center"/>
            <w:tcPrChange w:id="177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8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8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181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18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vAlign w:val="center"/>
            <w:tcPrChange w:id="18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8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8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190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7003" w:type="dxa"/>
            <w:vAlign w:val="center"/>
            <w:tcPrChange w:id="19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学校大事记</w:t>
            </w:r>
          </w:p>
        </w:tc>
        <w:tc>
          <w:tcPr>
            <w:tcW w:w="1545" w:type="dxa"/>
            <w:vAlign w:val="center"/>
            <w:tcPrChange w:id="19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9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19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00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7003" w:type="dxa"/>
            <w:vAlign w:val="center"/>
            <w:tcPrChange w:id="20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2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学校公章的启用文件和印模、使用登记册、学校合同用章登记册</w:t>
            </w:r>
          </w:p>
        </w:tc>
        <w:tc>
          <w:tcPr>
            <w:tcW w:w="1545" w:type="dxa"/>
            <w:vAlign w:val="center"/>
            <w:tcPrChange w:id="20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0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0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10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1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7003" w:type="dxa"/>
            <w:vAlign w:val="center"/>
            <w:tcPrChange w:id="21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学校各单位、各部门报废的印章</w:t>
            </w:r>
          </w:p>
        </w:tc>
        <w:tc>
          <w:tcPr>
            <w:tcW w:w="1545" w:type="dxa"/>
            <w:vAlign w:val="center"/>
            <w:tcPrChange w:id="21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1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1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20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7003" w:type="dxa"/>
            <w:vAlign w:val="center"/>
            <w:tcPrChange w:id="22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党群系统重要统计材料</w:t>
            </w:r>
          </w:p>
        </w:tc>
        <w:tc>
          <w:tcPr>
            <w:tcW w:w="1545" w:type="dxa"/>
            <w:vAlign w:val="center"/>
            <w:tcPrChange w:id="22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2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79" w:hRule="atLeast"/>
          <w:jc w:val="center"/>
          <w:trPrChange w:id="229" w:author="王卓" w:date="2025-10-15T10:29:45Z">
            <w:trPr>
              <w:trHeight w:val="279" w:hRule="atLeast"/>
              <w:jc w:val="center"/>
            </w:trPr>
          </w:trPrChange>
        </w:trPr>
        <w:tc>
          <w:tcPr>
            <w:tcW w:w="731" w:type="dxa"/>
            <w:vMerge w:val="restart"/>
            <w:vAlign w:val="center"/>
            <w:tcPrChange w:id="230" w:author="王卓" w:date="2025-10-15T10:29:45Z">
              <w:tcPr>
                <w:tcW w:w="731" w:type="dxa"/>
                <w:vMerge w:val="restart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3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7003" w:type="dxa"/>
            <w:vAlign w:val="center"/>
            <w:tcPrChange w:id="233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2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以党办名义下发的文件材料</w:t>
            </w:r>
          </w:p>
        </w:tc>
        <w:tc>
          <w:tcPr>
            <w:tcW w:w="1545" w:type="dxa"/>
            <w:vAlign w:val="center"/>
            <w:tcPrChange w:id="236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2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3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3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239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241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⑴综合性的或重要的</w:t>
            </w:r>
          </w:p>
        </w:tc>
        <w:tc>
          <w:tcPr>
            <w:tcW w:w="1545" w:type="dxa"/>
            <w:vAlign w:val="center"/>
            <w:tcPrChange w:id="244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4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4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vAlign w:val="center"/>
            <w:tcPrChange w:id="248" w:author="王卓" w:date="2025-10-15T10:29:45Z">
              <w:tcPr>
                <w:tcW w:w="731" w:type="dxa"/>
                <w:vMerge w:val="continue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  <w:tc>
          <w:tcPr>
            <w:tcW w:w="7003" w:type="dxa"/>
            <w:vAlign w:val="center"/>
            <w:tcPrChange w:id="25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⑵一般性的</w:t>
            </w:r>
          </w:p>
        </w:tc>
        <w:tc>
          <w:tcPr>
            <w:tcW w:w="1545" w:type="dxa"/>
            <w:vAlign w:val="center"/>
            <w:tcPrChange w:id="25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30年或10年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5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5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5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5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7003" w:type="dxa"/>
            <w:vAlign w:val="center"/>
            <w:tcPrChange w:id="26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学校党委保密、秘书工作的有关文件</w:t>
            </w:r>
          </w:p>
        </w:tc>
        <w:tc>
          <w:tcPr>
            <w:tcW w:w="1545" w:type="dxa"/>
            <w:vAlign w:val="center"/>
            <w:tcPrChange w:id="26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6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6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6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16</w:t>
            </w:r>
          </w:p>
        </w:tc>
        <w:tc>
          <w:tcPr>
            <w:tcW w:w="7003" w:type="dxa"/>
            <w:vAlign w:val="center"/>
            <w:tcPrChange w:id="27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学校群众信访文件、各单位重要的请示报告</w:t>
            </w:r>
          </w:p>
        </w:tc>
        <w:tc>
          <w:tcPr>
            <w:tcW w:w="1545" w:type="dxa"/>
            <w:vAlign w:val="center"/>
            <w:tcPrChange w:id="27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7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7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7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17</w:t>
            </w:r>
          </w:p>
        </w:tc>
        <w:tc>
          <w:tcPr>
            <w:tcW w:w="7003" w:type="dxa"/>
            <w:vAlign w:val="center"/>
            <w:tcPrChange w:id="28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学校或本单位与外单位签订的各类协议、合同</w:t>
            </w:r>
          </w:p>
        </w:tc>
        <w:tc>
          <w:tcPr>
            <w:tcW w:w="1545" w:type="dxa"/>
            <w:vAlign w:val="center"/>
            <w:tcPrChange w:id="28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8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8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8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8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18</w:t>
            </w:r>
          </w:p>
        </w:tc>
        <w:tc>
          <w:tcPr>
            <w:tcW w:w="7003" w:type="dxa"/>
            <w:vAlign w:val="center"/>
            <w:tcPrChange w:id="29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学校规章制度、学科建设、教学科研成果等重要文件汇编材料（与电子文档同步移交）</w:t>
            </w:r>
          </w:p>
        </w:tc>
        <w:tc>
          <w:tcPr>
            <w:tcW w:w="1545" w:type="dxa"/>
            <w:vAlign w:val="center"/>
            <w:tcPrChange w:id="29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9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29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29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9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19</w:t>
            </w:r>
          </w:p>
        </w:tc>
        <w:tc>
          <w:tcPr>
            <w:tcW w:w="7003" w:type="dxa"/>
            <w:vAlign w:val="center"/>
            <w:tcPrChange w:id="30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反映学校党委工作重大活动的照片、剪报、图表及文字说明等</w:t>
            </w:r>
          </w:p>
        </w:tc>
        <w:tc>
          <w:tcPr>
            <w:tcW w:w="1545" w:type="dxa"/>
            <w:vAlign w:val="center"/>
            <w:tcPrChange w:id="30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0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30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0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7003" w:type="dxa"/>
            <w:vAlign w:val="center"/>
            <w:tcPrChange w:id="31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45" w:type="dxa"/>
            <w:vAlign w:val="center"/>
            <w:tcPrChange w:id="313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1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Align w:val="center"/>
            <w:tcPrChange w:id="317" w:author="王卓" w:date="2025-10-15T10:29:45Z">
              <w:tcPr>
                <w:tcW w:w="73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1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21</w:t>
            </w:r>
          </w:p>
        </w:tc>
        <w:tc>
          <w:tcPr>
            <w:tcW w:w="7003" w:type="dxa"/>
            <w:vAlign w:val="center"/>
            <w:tcPrChange w:id="320" w:author="王卓" w:date="2025-10-15T10:29:45Z">
              <w:tcPr>
                <w:tcW w:w="6606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中共中央、中共中央办公厅、湖南省委、</w:t>
            </w:r>
            <w:ins w:id="323" w:author="王卓" w:date="2025-10-15T10:20:41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湖南省政府办公厅</w:t>
              </w:r>
            </w:ins>
            <w:del w:id="324" w:author="王卓" w:date="2025-10-15T10:20:41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325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湖南省办公厅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、湘潭市委、湘潭市委办公室下发的普发性文件（归入DQ18）</w:t>
            </w:r>
          </w:p>
        </w:tc>
        <w:tc>
          <w:tcPr>
            <w:tcW w:w="1545" w:type="dxa"/>
            <w:vAlign w:val="center"/>
            <w:tcPrChange w:id="328" w:author="王卓" w:date="2025-10-15T10:29:45Z">
              <w:tcPr>
                <w:tcW w:w="1516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3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3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9279" w:type="dxa"/>
            <w:gridSpan w:val="3"/>
            <w:vAlign w:val="center"/>
            <w:tcPrChange w:id="332" w:author="王卓" w:date="2025-10-15T10:29:45Z">
              <w:tcPr>
                <w:tcW w:w="8853" w:type="dxa"/>
                <w:gridSpan w:val="3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3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334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机关党委（分类号DQ13）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3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3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36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7003" w:type="dxa"/>
            <w:shd w:val="clear" w:color="auto" w:fill="auto"/>
            <w:vAlign w:val="center"/>
            <w:tcPrChange w:id="339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3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45" w:type="dxa"/>
            <w:shd w:val="clear" w:color="auto" w:fill="auto"/>
            <w:vAlign w:val="center"/>
            <w:tcPrChange w:id="34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4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4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46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4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22</w:t>
            </w:r>
          </w:p>
        </w:tc>
        <w:tc>
          <w:tcPr>
            <w:tcW w:w="7003" w:type="dxa"/>
            <w:shd w:val="clear" w:color="auto" w:fill="auto"/>
            <w:vAlign w:val="center"/>
            <w:tcPrChange w:id="349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5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机关党委工作计划、总结、报告调查材料</w:t>
            </w:r>
          </w:p>
        </w:tc>
        <w:tc>
          <w:tcPr>
            <w:tcW w:w="1545" w:type="dxa"/>
            <w:shd w:val="clear" w:color="auto" w:fill="auto"/>
            <w:vAlign w:val="center"/>
            <w:tcPrChange w:id="35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5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5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56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5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23</w:t>
            </w:r>
          </w:p>
        </w:tc>
        <w:tc>
          <w:tcPr>
            <w:tcW w:w="7003" w:type="dxa"/>
            <w:shd w:val="clear" w:color="auto" w:fill="auto"/>
            <w:vAlign w:val="center"/>
            <w:tcPrChange w:id="359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机关党委工作规章制度</w:t>
            </w:r>
          </w:p>
        </w:tc>
        <w:tc>
          <w:tcPr>
            <w:tcW w:w="1545" w:type="dxa"/>
            <w:shd w:val="clear" w:color="auto" w:fill="auto"/>
            <w:vAlign w:val="center"/>
            <w:tcPrChange w:id="36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6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6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66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6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24</w:t>
            </w:r>
          </w:p>
        </w:tc>
        <w:tc>
          <w:tcPr>
            <w:tcW w:w="7003" w:type="dxa"/>
            <w:shd w:val="clear" w:color="auto" w:fill="auto"/>
            <w:vAlign w:val="center"/>
            <w:tcPrChange w:id="369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机关党组织的思想、组织、作风建设材料</w:t>
            </w:r>
          </w:p>
        </w:tc>
        <w:tc>
          <w:tcPr>
            <w:tcW w:w="1545" w:type="dxa"/>
            <w:shd w:val="clear" w:color="auto" w:fill="auto"/>
            <w:vAlign w:val="center"/>
            <w:tcPrChange w:id="37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7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7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76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7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25</w:t>
            </w:r>
          </w:p>
        </w:tc>
        <w:tc>
          <w:tcPr>
            <w:tcW w:w="7003" w:type="dxa"/>
            <w:shd w:val="clear" w:color="auto" w:fill="auto"/>
            <w:vAlign w:val="center"/>
            <w:tcPrChange w:id="379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8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机关党委召开</w:t>
            </w:r>
            <w:ins w:id="382" w:author="王卓" w:date="2025-10-15T10:20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</w:rPr>
                <w:t>有</w:t>
              </w:r>
            </w:ins>
            <w:del w:id="383" w:author="王卓" w:date="2025-10-15T10:20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  <w:rPrChange w:id="384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  <w:lang w:val="en-US" w:eastAsia="zh-CN"/>
                    </w:rPr>
                  </w:rPrChange>
                </w:rPr>
                <w:delText>有会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关会议记录</w:t>
            </w:r>
          </w:p>
        </w:tc>
        <w:tc>
          <w:tcPr>
            <w:tcW w:w="1545" w:type="dxa"/>
            <w:shd w:val="clear" w:color="auto" w:fill="auto"/>
            <w:vAlign w:val="center"/>
            <w:tcPrChange w:id="387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8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9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39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391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26</w:t>
            </w:r>
          </w:p>
        </w:tc>
        <w:tc>
          <w:tcPr>
            <w:tcW w:w="7003" w:type="dxa"/>
            <w:shd w:val="clear" w:color="auto" w:fill="auto"/>
            <w:vAlign w:val="center"/>
            <w:tcPrChange w:id="394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45" w:type="dxa"/>
            <w:shd w:val="clear" w:color="auto" w:fill="auto"/>
            <w:vAlign w:val="center"/>
            <w:tcPrChange w:id="397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0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0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9279" w:type="dxa"/>
            <w:gridSpan w:val="3"/>
            <w:shd w:val="clear" w:color="auto" w:fill="auto"/>
            <w:vAlign w:val="center"/>
            <w:tcPrChange w:id="401" w:author="王卓" w:date="2025-10-15T10:29:45Z">
              <w:tcPr>
                <w:tcW w:w="8853" w:type="dxa"/>
                <w:gridSpan w:val="3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40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行政办公室（法律事务与服务中心）（分类号XZ11）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0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0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405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7003" w:type="dxa"/>
            <w:shd w:val="clear" w:color="auto" w:fill="auto"/>
            <w:vAlign w:val="top"/>
            <w:tcPrChange w:id="408" w:author="王卓" w:date="2025-10-15T10:29:45Z">
              <w:tcPr>
                <w:tcW w:w="6606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4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45" w:type="dxa"/>
            <w:shd w:val="clear" w:color="auto" w:fill="auto"/>
            <w:vAlign w:val="top"/>
            <w:tcPrChange w:id="411" w:author="王卓" w:date="2025-10-15T10:29:45Z">
              <w:tcPr>
                <w:tcW w:w="1516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1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1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415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1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27</w:t>
            </w:r>
          </w:p>
        </w:tc>
        <w:tc>
          <w:tcPr>
            <w:tcW w:w="7003" w:type="dxa"/>
            <w:shd w:val="clear" w:color="auto" w:fill="auto"/>
            <w:vAlign w:val="center"/>
            <w:tcPrChange w:id="418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1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上级有关学校行政工作的文件材料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42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2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2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425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28</w:t>
            </w:r>
          </w:p>
        </w:tc>
        <w:tc>
          <w:tcPr>
            <w:tcW w:w="7003" w:type="dxa"/>
            <w:shd w:val="clear" w:color="auto" w:fill="auto"/>
            <w:vAlign w:val="center"/>
            <w:tcPrChange w:id="428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2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以学校名义发布的文件（交叉问题分类立卷）</w:t>
            </w:r>
          </w:p>
        </w:tc>
        <w:tc>
          <w:tcPr>
            <w:tcW w:w="1545" w:type="dxa"/>
            <w:shd w:val="clear" w:color="auto" w:fill="auto"/>
            <w:vAlign w:val="center"/>
            <w:tcPrChange w:id="43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3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3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3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435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3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</w:t>
            </w:r>
          </w:p>
        </w:tc>
        <w:tc>
          <w:tcPr>
            <w:tcW w:w="7003" w:type="dxa"/>
            <w:shd w:val="clear" w:color="auto" w:fill="auto"/>
            <w:vAlign w:val="center"/>
            <w:tcPrChange w:id="438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校长办公会会议记录、纪要</w:t>
            </w:r>
          </w:p>
        </w:tc>
        <w:tc>
          <w:tcPr>
            <w:tcW w:w="1545" w:type="dxa"/>
            <w:shd w:val="clear" w:color="auto" w:fill="auto"/>
            <w:vAlign w:val="center"/>
            <w:tcPrChange w:id="44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4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4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4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445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4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</w:t>
            </w:r>
          </w:p>
        </w:tc>
        <w:tc>
          <w:tcPr>
            <w:tcW w:w="7003" w:type="dxa"/>
            <w:shd w:val="clear" w:color="auto" w:fill="auto"/>
            <w:vAlign w:val="center"/>
            <w:tcPrChange w:id="448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4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校领导在学校大会上的讲话稿和参加校外会议的发言稿</w:t>
            </w:r>
          </w:p>
        </w:tc>
        <w:tc>
          <w:tcPr>
            <w:tcW w:w="1545" w:type="dxa"/>
            <w:shd w:val="clear" w:color="auto" w:fill="auto"/>
            <w:vAlign w:val="center"/>
            <w:tcPrChange w:id="45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53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53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shd w:val="clear" w:color="auto" w:fill="auto"/>
            <w:vAlign w:val="center"/>
            <w:tcPrChange w:id="454" w:author="王卓" w:date="2025-10-15T10:29:45Z">
              <w:tcPr>
                <w:tcW w:w="731" w:type="dxa"/>
                <w:vMerge w:val="continue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4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456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45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6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62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shd w:val="clear" w:color="auto" w:fill="auto"/>
            <w:vAlign w:val="center"/>
            <w:tcPrChange w:id="463" w:author="王卓" w:date="2025-10-15T10:29:45Z">
              <w:tcPr>
                <w:tcW w:w="731" w:type="dxa"/>
                <w:vMerge w:val="continue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4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465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46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7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shd w:val="clear" w:color="auto" w:fill="auto"/>
            <w:vAlign w:val="center"/>
            <w:tcPrChange w:id="472" w:author="王卓" w:date="2025-10-15T10:29:45Z">
              <w:tcPr>
                <w:tcW w:w="73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7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31</w:t>
            </w:r>
          </w:p>
        </w:tc>
        <w:tc>
          <w:tcPr>
            <w:tcW w:w="7003" w:type="dxa"/>
            <w:shd w:val="clear" w:color="auto" w:fill="auto"/>
            <w:vAlign w:val="center"/>
            <w:tcPrChange w:id="475" w:author="王卓" w:date="2025-10-15T10:29:45Z">
              <w:tcPr>
                <w:tcW w:w="660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7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全校性的规章制度、管理办法</w:t>
            </w:r>
          </w:p>
        </w:tc>
        <w:tc>
          <w:tcPr>
            <w:tcW w:w="1545" w:type="dxa"/>
            <w:shd w:val="clear" w:color="auto" w:fill="auto"/>
            <w:vAlign w:val="center"/>
            <w:tcPrChange w:id="47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7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8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482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8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32</w:t>
            </w:r>
          </w:p>
        </w:tc>
        <w:tc>
          <w:tcPr>
            <w:tcW w:w="7003" w:type="dxa"/>
            <w:shd w:val="clear" w:color="auto" w:fill="auto"/>
            <w:vAlign w:val="center"/>
            <w:tcPrChange w:id="48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8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学校年度、学期工作计划、报告、总结、年报、综合统计</w:t>
            </w:r>
          </w:p>
        </w:tc>
        <w:tc>
          <w:tcPr>
            <w:tcW w:w="1545" w:type="dxa"/>
            <w:shd w:val="clear" w:color="auto" w:fill="auto"/>
            <w:vAlign w:val="center"/>
            <w:tcPrChange w:id="48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8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49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492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9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33</w:t>
            </w:r>
          </w:p>
        </w:tc>
        <w:tc>
          <w:tcPr>
            <w:tcW w:w="7003" w:type="dxa"/>
            <w:shd w:val="clear" w:color="auto" w:fill="auto"/>
            <w:vAlign w:val="center"/>
            <w:tcPrChange w:id="49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学校综合评估材料</w:t>
            </w:r>
          </w:p>
        </w:tc>
        <w:tc>
          <w:tcPr>
            <w:tcW w:w="1545" w:type="dxa"/>
            <w:shd w:val="clear" w:color="auto" w:fill="auto"/>
            <w:vAlign w:val="center"/>
            <w:tcPrChange w:id="49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0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502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0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34</w:t>
            </w:r>
          </w:p>
        </w:tc>
        <w:tc>
          <w:tcPr>
            <w:tcW w:w="7003" w:type="dxa"/>
            <w:shd w:val="clear" w:color="auto" w:fill="auto"/>
            <w:vAlign w:val="center"/>
            <w:tcPrChange w:id="50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学校向上级的请示与批复</w:t>
            </w:r>
          </w:p>
        </w:tc>
        <w:tc>
          <w:tcPr>
            <w:tcW w:w="1545" w:type="dxa"/>
            <w:shd w:val="clear" w:color="auto" w:fill="auto"/>
            <w:vAlign w:val="center"/>
            <w:tcPrChange w:id="50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0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1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11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513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⑴有上级批示、批复或明确答复并实施了的重要请示或报告</w:t>
            </w:r>
          </w:p>
        </w:tc>
        <w:tc>
          <w:tcPr>
            <w:tcW w:w="1545" w:type="dxa"/>
            <w:shd w:val="clear" w:color="auto" w:fill="auto"/>
            <w:vAlign w:val="center"/>
            <w:tcPrChange w:id="516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1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20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522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⑵一般性的请示、报告、批复等</w:t>
            </w:r>
          </w:p>
        </w:tc>
        <w:tc>
          <w:tcPr>
            <w:tcW w:w="1545" w:type="dxa"/>
            <w:shd w:val="clear" w:color="auto" w:fill="auto"/>
            <w:vAlign w:val="center"/>
            <w:tcPrChange w:id="52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2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2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29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531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3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⑶没有批示、批复或明确答复的请示或报告</w:t>
            </w:r>
          </w:p>
        </w:tc>
        <w:tc>
          <w:tcPr>
            <w:tcW w:w="1545" w:type="dxa"/>
            <w:shd w:val="clear" w:color="auto" w:fill="auto"/>
            <w:vAlign w:val="center"/>
            <w:tcPrChange w:id="53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3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3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538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3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35</w:t>
            </w:r>
          </w:p>
        </w:tc>
        <w:tc>
          <w:tcPr>
            <w:tcW w:w="7003" w:type="dxa"/>
            <w:shd w:val="clear" w:color="auto" w:fill="auto"/>
            <w:vAlign w:val="center"/>
            <w:tcPrChange w:id="541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4"/>
                <w:kern w:val="2"/>
                <w:sz w:val="20"/>
                <w:szCs w:val="20"/>
                <w:lang w:val="en-US" w:eastAsia="zh-CN" w:bidi="ar-SA"/>
                <w:rPrChange w:id="542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0"/>
                <w:szCs w:val="20"/>
                <w:rPrChange w:id="543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sz w:val="20"/>
                    <w:szCs w:val="20"/>
                  </w:rPr>
                </w:rPrChange>
              </w:rPr>
              <w:t>同级、下级单位的来函、请示、报告及学校的复函、批示、批复（分类立卷）</w:t>
            </w:r>
          </w:p>
        </w:tc>
        <w:tc>
          <w:tcPr>
            <w:tcW w:w="1545" w:type="dxa"/>
            <w:shd w:val="clear" w:color="auto" w:fill="auto"/>
            <w:vAlign w:val="center"/>
            <w:tcPrChange w:id="54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4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47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549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⑴重要业务问题的</w:t>
            </w:r>
          </w:p>
        </w:tc>
        <w:tc>
          <w:tcPr>
            <w:tcW w:w="1545" w:type="dxa"/>
            <w:shd w:val="clear" w:color="auto" w:fill="auto"/>
            <w:vAlign w:val="center"/>
            <w:tcPrChange w:id="55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5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5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56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center"/>
            <w:tcPrChange w:id="558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⑵一般性的</w:t>
            </w:r>
          </w:p>
        </w:tc>
        <w:tc>
          <w:tcPr>
            <w:tcW w:w="1545" w:type="dxa"/>
            <w:shd w:val="clear" w:color="auto" w:fill="auto"/>
            <w:vAlign w:val="center"/>
            <w:tcPrChange w:id="56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6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565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6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5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36</w:t>
            </w:r>
          </w:p>
        </w:tc>
        <w:tc>
          <w:tcPr>
            <w:tcW w:w="7003" w:type="dxa"/>
            <w:shd w:val="clear" w:color="auto" w:fill="auto"/>
            <w:vAlign w:val="top"/>
            <w:tcPrChange w:id="568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全校性工作的调查材料和经验总结，全校性工作会议、表彰会、座谈</w:t>
            </w:r>
            <w:ins w:id="571" w:author="王卓" w:date="2025-10-15T10:20:54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会等</w:t>
              </w:r>
            </w:ins>
            <w:del w:id="572" w:author="王卓" w:date="2025-10-15T10:20:54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573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会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文件</w:t>
            </w:r>
          </w:p>
        </w:tc>
        <w:tc>
          <w:tcPr>
            <w:tcW w:w="1545" w:type="dxa"/>
            <w:shd w:val="clear" w:color="auto" w:fill="auto"/>
            <w:vAlign w:val="center"/>
            <w:tcPrChange w:id="576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7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79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581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⑴请示、批复、通知、名单、日程、讲话、总结、决议、决定、纪要、报道等</w:t>
            </w:r>
          </w:p>
        </w:tc>
        <w:tc>
          <w:tcPr>
            <w:tcW w:w="1545" w:type="dxa"/>
            <w:shd w:val="clear" w:color="auto" w:fill="auto"/>
            <w:vAlign w:val="center"/>
            <w:tcPrChange w:id="58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8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8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588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5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590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⑵典型材料、代表发言材料、交流材料、简报等</w:t>
            </w:r>
          </w:p>
        </w:tc>
        <w:tc>
          <w:tcPr>
            <w:tcW w:w="1545" w:type="dxa"/>
            <w:shd w:val="clear" w:color="auto" w:fill="auto"/>
            <w:vAlign w:val="center"/>
            <w:tcPrChange w:id="593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9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5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59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tcPrChange w:id="597" w:author="王卓" w:date="2025-10-15T10:29:45Z">
              <w:tcPr>
                <w:tcW w:w="0" w:type="auto"/>
                <w:tcBorders>
                  <w:top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9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5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37</w:t>
            </w:r>
          </w:p>
        </w:tc>
        <w:tc>
          <w:tcPr>
            <w:tcW w:w="7003" w:type="dxa"/>
            <w:tcBorders>
              <w:top w:val="nil"/>
            </w:tcBorders>
            <w:shd w:val="clear" w:color="auto" w:fill="auto"/>
            <w:vAlign w:val="top"/>
            <w:tcPrChange w:id="600" w:author="王卓" w:date="2025-10-15T10:29:45Z">
              <w:tcPr>
                <w:tcW w:w="0" w:type="auto"/>
                <w:tcBorders>
                  <w:top w:val="nil"/>
                </w:tcBorders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0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各二级单位年度工作计划和总结（与电子文档同步移交）</w:t>
            </w:r>
          </w:p>
        </w:tc>
        <w:tc>
          <w:tcPr>
            <w:tcW w:w="1545" w:type="dxa"/>
            <w:tcBorders>
              <w:top w:val="nil"/>
            </w:tcBorders>
            <w:shd w:val="clear" w:color="auto" w:fill="auto"/>
            <w:vAlign w:val="center"/>
            <w:tcPrChange w:id="603" w:author="王卓" w:date="2025-10-15T10:29:45Z">
              <w:tcPr>
                <w:tcW w:w="1516" w:type="dxa"/>
                <w:tcBorders>
                  <w:top w:val="nil"/>
                </w:tcBorders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0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607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0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0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38</w:t>
            </w:r>
          </w:p>
        </w:tc>
        <w:tc>
          <w:tcPr>
            <w:tcW w:w="7003" w:type="dxa"/>
            <w:shd w:val="clear" w:color="auto" w:fill="auto"/>
            <w:vAlign w:val="top"/>
            <w:tcPrChange w:id="610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1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校领导参加全国、全省重要会议的文件材料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613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1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shd w:val="clear" w:color="auto" w:fill="auto"/>
            <w:vAlign w:val="center"/>
            <w:tcPrChange w:id="617" w:author="王卓" w:date="2025-10-15T10:29:45Z">
              <w:tcPr>
                <w:tcW w:w="731" w:type="dxa"/>
                <w:vMerge w:val="continue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1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19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2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代表学校参加全国、全省性会议的典型发言、经验介绍</w:t>
            </w:r>
          </w:p>
        </w:tc>
        <w:tc>
          <w:tcPr>
            <w:tcW w:w="1545" w:type="dxa"/>
            <w:shd w:val="clear" w:color="auto" w:fill="auto"/>
            <w:vAlign w:val="center"/>
            <w:tcPrChange w:id="62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2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625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2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27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630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3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3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33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634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6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36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3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63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42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shd w:val="clear" w:color="auto" w:fill="auto"/>
            <w:vAlign w:val="center"/>
            <w:tcPrChange w:id="643" w:author="王卓" w:date="2025-10-15T10:29:45Z">
              <w:tcPr>
                <w:tcW w:w="731" w:type="dxa"/>
                <w:vMerge w:val="continue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4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45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省级以上主要领导同志或重要人物的批示（注），修改、签字的文件</w:t>
            </w:r>
          </w:p>
        </w:tc>
        <w:tc>
          <w:tcPr>
            <w:tcW w:w="1545" w:type="dxa"/>
            <w:shd w:val="clear" w:color="auto" w:fill="auto"/>
            <w:vAlign w:val="center"/>
            <w:tcPrChange w:id="64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4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5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652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65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6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39</w:t>
            </w:r>
          </w:p>
        </w:tc>
        <w:tc>
          <w:tcPr>
            <w:tcW w:w="7003" w:type="dxa"/>
            <w:shd w:val="clear" w:color="auto" w:fill="auto"/>
            <w:vAlign w:val="top"/>
            <w:tcPrChange w:id="655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5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省级以上领导及市政府主要领导视察本校的讲话、报告、题词、照片、录像和录音带</w:t>
            </w:r>
          </w:p>
        </w:tc>
        <w:tc>
          <w:tcPr>
            <w:tcW w:w="1545" w:type="dxa"/>
            <w:shd w:val="clear" w:color="auto" w:fill="auto"/>
            <w:vAlign w:val="center"/>
            <w:tcPrChange w:id="65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6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661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6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63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6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666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6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6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670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6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67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7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67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7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7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679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8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8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40</w:t>
            </w:r>
          </w:p>
        </w:tc>
        <w:tc>
          <w:tcPr>
            <w:tcW w:w="7003" w:type="dxa"/>
            <w:shd w:val="clear" w:color="auto" w:fill="auto"/>
            <w:vAlign w:val="top"/>
            <w:tcPrChange w:id="68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8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学校统计报表、年鉴、历史沿革、情况介绍等</w:t>
            </w:r>
          </w:p>
        </w:tc>
        <w:tc>
          <w:tcPr>
            <w:tcW w:w="1545" w:type="dxa"/>
            <w:shd w:val="clear" w:color="auto" w:fill="auto"/>
            <w:vAlign w:val="center"/>
            <w:tcPrChange w:id="68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8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8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689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9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41</w:t>
            </w:r>
          </w:p>
        </w:tc>
        <w:tc>
          <w:tcPr>
            <w:tcW w:w="7003" w:type="dxa"/>
            <w:shd w:val="clear" w:color="auto" w:fill="auto"/>
            <w:vAlign w:val="top"/>
            <w:tcPrChange w:id="69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9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学校大事记</w:t>
            </w:r>
          </w:p>
        </w:tc>
        <w:tc>
          <w:tcPr>
            <w:tcW w:w="1545" w:type="dxa"/>
            <w:shd w:val="clear" w:color="auto" w:fill="auto"/>
            <w:vAlign w:val="center"/>
            <w:tcPrChange w:id="69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6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6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69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699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42</w:t>
            </w:r>
          </w:p>
        </w:tc>
        <w:tc>
          <w:tcPr>
            <w:tcW w:w="7003" w:type="dxa"/>
            <w:shd w:val="clear" w:color="auto" w:fill="auto"/>
            <w:vAlign w:val="top"/>
            <w:tcPrChange w:id="70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学校教育事业规划、计划及上级批复</w:t>
            </w:r>
          </w:p>
        </w:tc>
        <w:tc>
          <w:tcPr>
            <w:tcW w:w="1545" w:type="dxa"/>
            <w:shd w:val="clear" w:color="auto" w:fill="auto"/>
            <w:vAlign w:val="center"/>
            <w:tcPrChange w:id="70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0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709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43</w:t>
            </w:r>
          </w:p>
        </w:tc>
        <w:tc>
          <w:tcPr>
            <w:tcW w:w="7003" w:type="dxa"/>
            <w:shd w:val="clear" w:color="auto" w:fill="auto"/>
            <w:vAlign w:val="top"/>
            <w:tcPrChange w:id="71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校史工作材料</w:t>
            </w:r>
          </w:p>
        </w:tc>
        <w:tc>
          <w:tcPr>
            <w:tcW w:w="1545" w:type="dxa"/>
            <w:shd w:val="clear" w:color="auto" w:fill="auto"/>
            <w:vAlign w:val="center"/>
            <w:tcPrChange w:id="71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1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719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2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44</w:t>
            </w:r>
          </w:p>
        </w:tc>
        <w:tc>
          <w:tcPr>
            <w:tcW w:w="7003" w:type="dxa"/>
            <w:shd w:val="clear" w:color="auto" w:fill="auto"/>
            <w:vAlign w:val="top"/>
            <w:tcPrChange w:id="722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本校与其他高校合作办学的合同、协议、会议材料等文件材料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725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2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2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728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730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3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733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3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737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739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74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4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4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746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4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45</w:t>
            </w:r>
          </w:p>
        </w:tc>
        <w:tc>
          <w:tcPr>
            <w:tcW w:w="7003" w:type="dxa"/>
            <w:shd w:val="clear" w:color="auto" w:fill="auto"/>
            <w:vAlign w:val="top"/>
            <w:tcPrChange w:id="749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学校董事会的合同、协议、会议材料等</w:t>
            </w:r>
          </w:p>
        </w:tc>
        <w:tc>
          <w:tcPr>
            <w:tcW w:w="1545" w:type="dxa"/>
            <w:shd w:val="clear" w:color="auto" w:fill="auto"/>
            <w:vAlign w:val="center"/>
            <w:tcPrChange w:id="75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5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5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755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757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5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760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63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63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764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766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76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7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72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773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4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46</w:t>
            </w:r>
          </w:p>
        </w:tc>
        <w:tc>
          <w:tcPr>
            <w:tcW w:w="7003" w:type="dxa"/>
            <w:shd w:val="clear" w:color="auto" w:fill="auto"/>
            <w:vAlign w:val="top"/>
            <w:tcPrChange w:id="776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办公室工作计划、总结及岗位职责</w:t>
            </w:r>
          </w:p>
        </w:tc>
        <w:tc>
          <w:tcPr>
            <w:tcW w:w="1545" w:type="dxa"/>
            <w:shd w:val="clear" w:color="auto" w:fill="auto"/>
            <w:vAlign w:val="center"/>
            <w:tcPrChange w:id="77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8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82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783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47</w:t>
            </w:r>
          </w:p>
        </w:tc>
        <w:tc>
          <w:tcPr>
            <w:tcW w:w="7003" w:type="dxa"/>
            <w:shd w:val="clear" w:color="auto" w:fill="auto"/>
            <w:vAlign w:val="top"/>
            <w:tcPrChange w:id="786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 xml:space="preserve">校庆工作材料 </w:t>
            </w:r>
          </w:p>
        </w:tc>
        <w:tc>
          <w:tcPr>
            <w:tcW w:w="1545" w:type="dxa"/>
            <w:shd w:val="clear" w:color="auto" w:fill="auto"/>
            <w:vAlign w:val="center"/>
            <w:tcPrChange w:id="78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9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79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792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794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797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0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0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801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803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806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0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09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09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810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1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48</w:t>
            </w:r>
          </w:p>
        </w:tc>
        <w:tc>
          <w:tcPr>
            <w:tcW w:w="7003" w:type="dxa"/>
            <w:shd w:val="clear" w:color="auto" w:fill="auto"/>
            <w:vAlign w:val="top"/>
            <w:tcPrChange w:id="813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学校与外单位的合同书、协议书、往来函件等文件材料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816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18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18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819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821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⑴重要的</w:t>
            </w:r>
          </w:p>
        </w:tc>
        <w:tc>
          <w:tcPr>
            <w:tcW w:w="1545" w:type="dxa"/>
            <w:shd w:val="clear" w:color="auto" w:fill="auto"/>
            <w:vAlign w:val="center"/>
            <w:tcPrChange w:id="82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2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2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828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830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⑵一般的</w:t>
            </w:r>
          </w:p>
        </w:tc>
        <w:tc>
          <w:tcPr>
            <w:tcW w:w="1545" w:type="dxa"/>
            <w:shd w:val="clear" w:color="auto" w:fill="auto"/>
            <w:vAlign w:val="center"/>
            <w:tcPrChange w:id="833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3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3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837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3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49</w:t>
            </w:r>
          </w:p>
        </w:tc>
        <w:tc>
          <w:tcPr>
            <w:tcW w:w="7003" w:type="dxa"/>
            <w:shd w:val="clear" w:color="auto" w:fill="auto"/>
            <w:vAlign w:val="top"/>
            <w:tcPrChange w:id="840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行政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办公室发布的文件</w:t>
            </w:r>
          </w:p>
        </w:tc>
        <w:tc>
          <w:tcPr>
            <w:tcW w:w="1545" w:type="dxa"/>
            <w:shd w:val="clear" w:color="auto" w:fill="auto"/>
            <w:vAlign w:val="center"/>
            <w:tcPrChange w:id="84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4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4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848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4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50</w:t>
            </w:r>
          </w:p>
        </w:tc>
        <w:tc>
          <w:tcPr>
            <w:tcW w:w="7003" w:type="dxa"/>
            <w:shd w:val="clear" w:color="auto" w:fill="auto"/>
            <w:vAlign w:val="center"/>
            <w:tcPrChange w:id="851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学校发生的重大问题的处理文件材料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85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5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5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5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858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5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51</w:t>
            </w:r>
          </w:p>
        </w:tc>
        <w:tc>
          <w:tcPr>
            <w:tcW w:w="7003" w:type="dxa"/>
            <w:shd w:val="clear" w:color="auto" w:fill="auto"/>
            <w:vAlign w:val="top"/>
            <w:tcPrChange w:id="861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学校行政工作获省部级以上奖励材料（先进集体、个人申报材料、审批文件材料等）</w:t>
            </w:r>
          </w:p>
        </w:tc>
        <w:tc>
          <w:tcPr>
            <w:tcW w:w="1545" w:type="dxa"/>
            <w:shd w:val="clear" w:color="auto" w:fill="auto"/>
            <w:vAlign w:val="center"/>
            <w:tcPrChange w:id="86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6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67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67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868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6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52</w:t>
            </w:r>
          </w:p>
        </w:tc>
        <w:tc>
          <w:tcPr>
            <w:tcW w:w="7003" w:type="dxa"/>
            <w:shd w:val="clear" w:color="auto" w:fill="auto"/>
            <w:vAlign w:val="top"/>
            <w:tcPrChange w:id="871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来信来访及处理材料</w:t>
            </w:r>
          </w:p>
        </w:tc>
        <w:tc>
          <w:tcPr>
            <w:tcW w:w="1545" w:type="dxa"/>
            <w:shd w:val="clear" w:color="auto" w:fill="auto"/>
            <w:vAlign w:val="center"/>
            <w:tcPrChange w:id="874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76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76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877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879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⑴有领导重要批示和处理结果的</w:t>
            </w:r>
          </w:p>
        </w:tc>
        <w:tc>
          <w:tcPr>
            <w:tcW w:w="1545" w:type="dxa"/>
            <w:shd w:val="clear" w:color="auto" w:fill="auto"/>
            <w:vAlign w:val="center"/>
            <w:tcPrChange w:id="882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8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85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85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886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888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8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⑵其他有处理结果的</w:t>
            </w:r>
          </w:p>
        </w:tc>
        <w:tc>
          <w:tcPr>
            <w:tcW w:w="1545" w:type="dxa"/>
            <w:shd w:val="clear" w:color="auto" w:fill="auto"/>
            <w:vAlign w:val="center"/>
            <w:tcPrChange w:id="89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9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89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89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9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53</w:t>
            </w:r>
          </w:p>
        </w:tc>
        <w:tc>
          <w:tcPr>
            <w:tcW w:w="7003" w:type="dxa"/>
            <w:shd w:val="clear" w:color="auto" w:fill="auto"/>
            <w:vAlign w:val="top"/>
            <w:tcPrChange w:id="898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县区以上人民代表大会选举工作及各种普查工作形成的文件材料</w:t>
            </w:r>
          </w:p>
        </w:tc>
        <w:tc>
          <w:tcPr>
            <w:tcW w:w="1545" w:type="dxa"/>
            <w:shd w:val="clear" w:color="auto" w:fill="auto"/>
            <w:vAlign w:val="center"/>
            <w:tcPrChange w:id="90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0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0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0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90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0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54</w:t>
            </w:r>
          </w:p>
        </w:tc>
        <w:tc>
          <w:tcPr>
            <w:tcW w:w="7003" w:type="dxa"/>
            <w:shd w:val="clear" w:color="auto" w:fill="auto"/>
            <w:vAlign w:val="top"/>
            <w:tcPrChange w:id="908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0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反映学校行政工作重大活动的照片、剪报、图表及文字说明等</w:t>
            </w:r>
          </w:p>
        </w:tc>
        <w:tc>
          <w:tcPr>
            <w:tcW w:w="1545" w:type="dxa"/>
            <w:shd w:val="clear" w:color="auto" w:fill="auto"/>
            <w:vAlign w:val="center"/>
            <w:tcPrChange w:id="91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1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1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1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91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91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9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55</w:t>
            </w:r>
          </w:p>
        </w:tc>
        <w:tc>
          <w:tcPr>
            <w:tcW w:w="7003" w:type="dxa"/>
            <w:shd w:val="clear" w:color="auto" w:fill="auto"/>
            <w:vAlign w:val="top"/>
            <w:tcPrChange w:id="918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1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学校法律诉讼、仲裁案件材料（延迟三年归档），重大非诉讼法律事务材料</w:t>
            </w:r>
          </w:p>
        </w:tc>
        <w:tc>
          <w:tcPr>
            <w:tcW w:w="1545" w:type="dxa"/>
            <w:shd w:val="clear" w:color="auto" w:fill="auto"/>
            <w:vAlign w:val="center"/>
            <w:tcPrChange w:id="92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2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2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925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56</w:t>
            </w:r>
          </w:p>
        </w:tc>
        <w:tc>
          <w:tcPr>
            <w:tcW w:w="7003" w:type="dxa"/>
            <w:shd w:val="clear" w:color="auto" w:fill="auto"/>
            <w:vAlign w:val="center"/>
            <w:tcPrChange w:id="928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2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45" w:type="dxa"/>
            <w:shd w:val="clear" w:color="auto" w:fill="auto"/>
            <w:vAlign w:val="center"/>
            <w:tcPrChange w:id="93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3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34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34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restart"/>
            <w:shd w:val="clear" w:color="auto" w:fill="auto"/>
            <w:vAlign w:val="center"/>
            <w:tcPrChange w:id="935" w:author="王卓" w:date="2025-10-15T10:29:45Z">
              <w:tcPr>
                <w:tcW w:w="731" w:type="dxa"/>
                <w:vMerge w:val="restart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3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57</w:t>
            </w:r>
          </w:p>
        </w:tc>
        <w:tc>
          <w:tcPr>
            <w:tcW w:w="7003" w:type="dxa"/>
            <w:shd w:val="clear" w:color="auto" w:fill="auto"/>
            <w:vAlign w:val="center"/>
            <w:tcPrChange w:id="938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行政类普发文件（归入XZ18）</w:t>
            </w:r>
          </w:p>
        </w:tc>
        <w:tc>
          <w:tcPr>
            <w:tcW w:w="1545" w:type="dxa"/>
            <w:shd w:val="clear" w:color="auto" w:fill="auto"/>
            <w:vAlign w:val="center"/>
            <w:tcPrChange w:id="941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4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43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43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944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9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946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4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国务院、国务院办公厅文件</w:t>
            </w:r>
          </w:p>
        </w:tc>
        <w:tc>
          <w:tcPr>
            <w:tcW w:w="1545" w:type="dxa"/>
            <w:shd w:val="clear" w:color="auto" w:fill="auto"/>
            <w:vAlign w:val="center"/>
            <w:tcPrChange w:id="949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52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52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953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9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955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5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湖南省政府、湖南省政府办公厅文件</w:t>
            </w:r>
          </w:p>
        </w:tc>
        <w:tc>
          <w:tcPr>
            <w:tcW w:w="1545" w:type="dxa"/>
            <w:shd w:val="clear" w:color="auto" w:fill="auto"/>
            <w:vAlign w:val="center"/>
            <w:tcPrChange w:id="958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61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61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731" w:type="dxa"/>
            <w:vMerge w:val="continue"/>
            <w:tcPrChange w:id="962" w:author="王卓" w:date="2025-10-15T10:29:45Z">
              <w:tcPr>
                <w:tcW w:w="731" w:type="dxa"/>
                <w:vMerge w:val="continue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9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</w:p>
        </w:tc>
        <w:tc>
          <w:tcPr>
            <w:tcW w:w="7003" w:type="dxa"/>
            <w:shd w:val="clear" w:color="auto" w:fill="auto"/>
            <w:vAlign w:val="top"/>
            <w:tcPrChange w:id="964" w:author="王卓" w:date="2025-10-15T10:29:45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6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湘潭市政府、湘潭市政府办公室文件</w:t>
            </w:r>
          </w:p>
        </w:tc>
        <w:tc>
          <w:tcPr>
            <w:tcW w:w="1545" w:type="dxa"/>
            <w:shd w:val="clear" w:color="auto" w:fill="auto"/>
            <w:vAlign w:val="center"/>
            <w:tcPrChange w:id="967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9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70" w:author="王卓" w:date="2025-10-15T10:29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46" w:hRule="atLeast"/>
          <w:jc w:val="center"/>
          <w:trPrChange w:id="970" w:author="王卓" w:date="2025-10-15T10:29:45Z">
            <w:trPr>
              <w:trHeight w:val="246" w:hRule="atLeast"/>
              <w:jc w:val="center"/>
            </w:trPr>
          </w:trPrChange>
        </w:trPr>
        <w:tc>
          <w:tcPr>
            <w:tcW w:w="0" w:type="auto"/>
            <w:shd w:val="clear" w:color="auto" w:fill="auto"/>
            <w:vAlign w:val="center"/>
            <w:tcPrChange w:id="971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7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9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58</w:t>
            </w:r>
          </w:p>
        </w:tc>
        <w:tc>
          <w:tcPr>
            <w:tcW w:w="7003" w:type="dxa"/>
            <w:shd w:val="clear" w:color="auto" w:fill="auto"/>
            <w:vAlign w:val="center"/>
            <w:tcPrChange w:id="974" w:author="王卓" w:date="2025-10-15T10:29:45Z">
              <w:tcPr>
                <w:tcW w:w="0" w:type="auto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45" w:type="dxa"/>
            <w:shd w:val="clear" w:color="auto" w:fill="auto"/>
            <w:vAlign w:val="center"/>
            <w:tcPrChange w:id="977" w:author="王卓" w:date="2025-10-15T10:29:45Z">
              <w:tcPr>
                <w:tcW w:w="1516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97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9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980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98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归档责任单位：组织部、党校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98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lang w:val="en-US" w:eastAsia="zh-CN"/>
          <w:rPrChange w:id="983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  <w:lang w:val="en-US" w:eastAsia="zh-CN"/>
            </w:rPr>
          </w:rPrChange>
        </w:rPr>
        <w:t xml:space="preserve">   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984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98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（分类号：DQ13）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986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</w:t>
      </w:r>
    </w:p>
    <w:tbl>
      <w:tblPr>
        <w:tblStyle w:val="7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987" w:author="王卓" w:date="2025-10-15T10:29:53Z">
          <w:tblPr>
            <w:tblStyle w:val="7"/>
            <w:tblW w:w="8942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95"/>
        <w:gridCol w:w="7012"/>
        <w:gridCol w:w="1491"/>
        <w:tblGridChange w:id="988">
          <w:tblGrid>
            <w:gridCol w:w="709"/>
            <w:gridCol w:w="6742"/>
            <w:gridCol w:w="1491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89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2" w:hRule="atLeast"/>
          <w:jc w:val="center"/>
          <w:trPrChange w:id="989" w:author="王卓" w:date="2025-10-15T10:29:53Z">
            <w:trPr>
              <w:trHeight w:val="302" w:hRule="atLeast"/>
              <w:jc w:val="center"/>
            </w:trPr>
          </w:trPrChange>
        </w:trPr>
        <w:tc>
          <w:tcPr>
            <w:tcW w:w="795" w:type="dxa"/>
            <w:vAlign w:val="center"/>
            <w:tcPrChange w:id="990" w:author="王卓" w:date="2025-10-15T10:29:53Z">
              <w:tcPr>
                <w:tcW w:w="709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9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9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7012" w:type="dxa"/>
            <w:tcPrChange w:id="993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9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9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91" w:type="dxa"/>
            <w:tcPrChange w:id="996" w:author="王卓" w:date="2025-10-15T10:29:53Z">
              <w:tcPr>
                <w:tcW w:w="1491" w:type="dxa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9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9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99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17" w:hRule="atLeast"/>
          <w:jc w:val="center"/>
          <w:trPrChange w:id="999" w:author="王卓" w:date="2025-10-15T10:29:53Z">
            <w:trPr>
              <w:trHeight w:val="317" w:hRule="atLeast"/>
              <w:jc w:val="center"/>
            </w:trPr>
          </w:trPrChange>
        </w:trPr>
        <w:tc>
          <w:tcPr>
            <w:tcW w:w="795" w:type="dxa"/>
            <w:vAlign w:val="center"/>
            <w:tcPrChange w:id="1000" w:author="王卓" w:date="2025-10-15T10:29:53Z">
              <w:tcPr>
                <w:tcW w:w="709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7012" w:type="dxa"/>
            <w:tcPrChange w:id="1003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jc w:val="left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上级关于组织、干部工作的文件材料</w:t>
            </w:r>
          </w:p>
        </w:tc>
        <w:tc>
          <w:tcPr>
            <w:tcW w:w="1491" w:type="dxa"/>
            <w:vAlign w:val="center"/>
            <w:tcPrChange w:id="1006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09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7" w:hRule="atLeast"/>
          <w:jc w:val="center"/>
          <w:trPrChange w:id="1009" w:author="王卓" w:date="2025-10-15T10:29:53Z">
            <w:trPr>
              <w:trHeight w:val="307" w:hRule="atLeast"/>
              <w:jc w:val="center"/>
            </w:trPr>
          </w:trPrChange>
        </w:trPr>
        <w:tc>
          <w:tcPr>
            <w:tcW w:w="795" w:type="dxa"/>
            <w:vAlign w:val="center"/>
            <w:tcPrChange w:id="1010" w:author="王卓" w:date="2025-10-15T10:29:53Z">
              <w:tcPr>
                <w:tcW w:w="709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7012" w:type="dxa"/>
            <w:tcPrChange w:id="1013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0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组织、干部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0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获省部级以上奖励材料（先进集体、个人申报材料、审批文件材料等）</w:t>
            </w:r>
          </w:p>
        </w:tc>
        <w:tc>
          <w:tcPr>
            <w:tcW w:w="1491" w:type="dxa"/>
            <w:vAlign w:val="center"/>
            <w:tcPrChange w:id="1018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21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7" w:hRule="atLeast"/>
          <w:jc w:val="center"/>
          <w:trPrChange w:id="1021" w:author="王卓" w:date="2025-10-15T10:29:53Z">
            <w:trPr>
              <w:trHeight w:val="307" w:hRule="atLeast"/>
              <w:jc w:val="center"/>
            </w:trPr>
          </w:trPrChange>
        </w:trPr>
        <w:tc>
          <w:tcPr>
            <w:tcW w:w="795" w:type="dxa"/>
            <w:vMerge w:val="restart"/>
            <w:vAlign w:val="center"/>
            <w:tcPrChange w:id="1022" w:author="王卓" w:date="2025-10-15T10:29:53Z">
              <w:tcPr>
                <w:tcW w:w="709" w:type="dxa"/>
                <w:vMerge w:val="restart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0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0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7012" w:type="dxa"/>
            <w:tcPrChange w:id="1025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02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0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学校党代会文件材料</w:t>
            </w:r>
          </w:p>
        </w:tc>
        <w:tc>
          <w:tcPr>
            <w:tcW w:w="1491" w:type="dxa"/>
            <w:vAlign w:val="center"/>
            <w:tcPrChange w:id="1028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30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7" w:hRule="atLeast"/>
          <w:jc w:val="center"/>
          <w:trPrChange w:id="1030" w:author="王卓" w:date="2025-10-15T10:29:53Z">
            <w:trPr>
              <w:trHeight w:val="307" w:hRule="atLeast"/>
              <w:jc w:val="center"/>
            </w:trPr>
          </w:trPrChange>
        </w:trPr>
        <w:tc>
          <w:tcPr>
            <w:tcW w:w="795" w:type="dxa"/>
            <w:vMerge w:val="continue"/>
            <w:vAlign w:val="center"/>
            <w:tcPrChange w:id="1031" w:author="王卓" w:date="2025-10-15T10:29:53Z">
              <w:tcPr>
                <w:tcW w:w="709" w:type="dxa"/>
                <w:vMerge w:val="continue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7012" w:type="dxa"/>
            <w:shd w:val="clear" w:color="auto" w:fill="auto"/>
            <w:vAlign w:val="center"/>
            <w:tcPrChange w:id="1033" w:author="王卓" w:date="2025-10-15T10:29:53Z">
              <w:tcPr>
                <w:tcW w:w="674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34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35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⑴大会计划、通知、日程安排、工作报告、议程、决议、总结、记录、发言稿、领导讲话稿、照片、录音录像；大会主席团、秘书长和代表、列席代表名单；候选人登记表和情况介绍；大会选举办法、选举结果和上级批复等；</w:t>
            </w:r>
          </w:p>
        </w:tc>
        <w:tc>
          <w:tcPr>
            <w:tcW w:w="1491" w:type="dxa"/>
            <w:shd w:val="clear" w:color="auto" w:fill="auto"/>
            <w:vAlign w:val="center"/>
            <w:tcPrChange w:id="1036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37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38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39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7" w:hRule="atLeast"/>
          <w:jc w:val="center"/>
          <w:trPrChange w:id="1039" w:author="王卓" w:date="2025-10-15T10:29:53Z">
            <w:trPr>
              <w:trHeight w:val="307" w:hRule="atLeast"/>
              <w:jc w:val="center"/>
            </w:trPr>
          </w:trPrChange>
        </w:trPr>
        <w:tc>
          <w:tcPr>
            <w:tcW w:w="795" w:type="dxa"/>
            <w:vMerge w:val="continue"/>
            <w:vAlign w:val="center"/>
            <w:tcPrChange w:id="1040" w:author="王卓" w:date="2025-10-15T10:29:53Z">
              <w:tcPr>
                <w:tcW w:w="709" w:type="dxa"/>
                <w:vMerge w:val="continue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7012" w:type="dxa"/>
            <w:shd w:val="clear" w:color="auto" w:fill="auto"/>
            <w:vAlign w:val="center"/>
            <w:tcPrChange w:id="1042" w:author="王卓" w:date="2025-10-15T10:29:53Z">
              <w:tcPr>
                <w:tcW w:w="674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43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44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⑵提案及办理情况；会议情况；小组会议记录；会议照片等</w:t>
            </w:r>
          </w:p>
        </w:tc>
        <w:tc>
          <w:tcPr>
            <w:tcW w:w="1491" w:type="dxa"/>
            <w:shd w:val="clear" w:color="auto" w:fill="auto"/>
            <w:vAlign w:val="center"/>
            <w:tcPrChange w:id="1045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46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47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48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07" w:hRule="atLeast"/>
          <w:jc w:val="center"/>
          <w:trPrChange w:id="1048" w:author="王卓" w:date="2025-10-15T10:29:53Z">
            <w:trPr>
              <w:trHeight w:val="307" w:hRule="atLeast"/>
              <w:jc w:val="center"/>
            </w:trPr>
          </w:trPrChange>
        </w:trPr>
        <w:tc>
          <w:tcPr>
            <w:tcW w:w="795" w:type="dxa"/>
            <w:vMerge w:val="continue"/>
            <w:vAlign w:val="center"/>
            <w:tcPrChange w:id="1049" w:author="王卓" w:date="2025-10-15T10:29:53Z">
              <w:tcPr>
                <w:tcW w:w="709" w:type="dxa"/>
                <w:vMerge w:val="continue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7012" w:type="dxa"/>
            <w:shd w:val="clear" w:color="auto" w:fill="auto"/>
            <w:vAlign w:val="center"/>
            <w:tcPrChange w:id="1051" w:author="王卓" w:date="2025-10-15T10:29:53Z">
              <w:tcPr>
                <w:tcW w:w="674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52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53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⑶参考文件；工作人员名单；工作证、代表证、列席证及选票式样</w:t>
            </w:r>
          </w:p>
        </w:tc>
        <w:tc>
          <w:tcPr>
            <w:tcW w:w="1491" w:type="dxa"/>
            <w:shd w:val="clear" w:color="auto" w:fill="auto"/>
            <w:vAlign w:val="center"/>
            <w:tcPrChange w:id="105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055" w:author="王卓" w:date="2025-10-15T10:19:44Z">
                  <w:rPr>
                    <w:rFonts w:hint="eastAsia" w:ascii="仿宋" w:hAnsi="仿宋" w:eastAsia="仿宋" w:cs="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56" w:author="王卓" w:date="2025-10-15T10:19:44Z">
                  <w:rPr>
                    <w:rFonts w:hint="eastAsia" w:ascii="仿宋" w:hAnsi="仿宋" w:eastAsia="仿宋" w:cs="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5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05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05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0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7012" w:type="dxa"/>
            <w:tcPrChange w:id="106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0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本校党内重要统计报表</w:t>
            </w:r>
          </w:p>
        </w:tc>
        <w:tc>
          <w:tcPr>
            <w:tcW w:w="1491" w:type="dxa"/>
            <w:vAlign w:val="center"/>
            <w:tcPrChange w:id="106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6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06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06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0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0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7012" w:type="dxa"/>
            <w:tcPrChange w:id="107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0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491" w:type="dxa"/>
            <w:vAlign w:val="center"/>
            <w:tcPrChange w:id="107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7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07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07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0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0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7012" w:type="dxa"/>
            <w:tcPrChange w:id="108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0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本单位编制的重要文件汇编材料（与电子文档同步移交）</w:t>
            </w:r>
          </w:p>
        </w:tc>
        <w:tc>
          <w:tcPr>
            <w:tcW w:w="1491" w:type="dxa"/>
            <w:vAlign w:val="center"/>
            <w:tcPrChange w:id="108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8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08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08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0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0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7012" w:type="dxa"/>
            <w:tcPrChange w:id="109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0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副处级以上干部任免、调动和离休报告、决定、批复、通知等（包括上级批准的，要附任免呈报表）</w:t>
            </w:r>
          </w:p>
        </w:tc>
        <w:tc>
          <w:tcPr>
            <w:tcW w:w="1491" w:type="dxa"/>
            <w:vAlign w:val="center"/>
            <w:tcPrChange w:id="109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0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0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9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09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09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0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7012" w:type="dxa"/>
            <w:tcPrChange w:id="110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副处级以上干部名册</w:t>
            </w:r>
          </w:p>
        </w:tc>
        <w:tc>
          <w:tcPr>
            <w:tcW w:w="1491" w:type="dxa"/>
            <w:vAlign w:val="center"/>
            <w:tcPrChange w:id="110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1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0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0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0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7012" w:type="dxa"/>
            <w:tcPrChange w:id="111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科级干部的任免呈报表、任免通知及有关文件材料</w:t>
            </w:r>
          </w:p>
        </w:tc>
        <w:tc>
          <w:tcPr>
            <w:tcW w:w="1491" w:type="dxa"/>
            <w:vAlign w:val="center"/>
            <w:tcPrChange w:id="111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1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1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1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1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7012" w:type="dxa"/>
            <w:tcPrChange w:id="112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副处级以上干部挂职材料</w:t>
            </w:r>
          </w:p>
        </w:tc>
        <w:tc>
          <w:tcPr>
            <w:tcW w:w="1491" w:type="dxa"/>
            <w:vAlign w:val="center"/>
            <w:tcPrChange w:id="112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1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2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2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2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2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7012" w:type="dxa"/>
            <w:tcPrChange w:id="113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全校党员名册</w:t>
            </w:r>
          </w:p>
        </w:tc>
        <w:tc>
          <w:tcPr>
            <w:tcW w:w="1491" w:type="dxa"/>
            <w:vAlign w:val="center"/>
            <w:tcPrChange w:id="113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1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3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3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3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3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7012" w:type="dxa"/>
            <w:tcPrChange w:id="1141" w:author="王卓" w:date="2025-10-15T10:29:53Z">
              <w:tcPr>
                <w:tcW w:w="6742" w:type="dxa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1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发展新党员、预备党员转正或取消资格、党员退党的文件材料</w:t>
            </w:r>
          </w:p>
        </w:tc>
        <w:tc>
          <w:tcPr>
            <w:tcW w:w="1491" w:type="dxa"/>
            <w:vAlign w:val="center"/>
            <w:tcPrChange w:id="1144" w:author="王卓" w:date="2025-10-15T10:29:53Z">
              <w:tcPr>
                <w:tcW w:w="1491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1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4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4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4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4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7012" w:type="dxa"/>
            <w:shd w:val="clear" w:color="auto" w:fill="auto"/>
            <w:vAlign w:val="top"/>
            <w:tcPrChange w:id="1151" w:author="王卓" w:date="2025-10-15T10:29:53Z">
              <w:tcPr>
                <w:tcW w:w="6742" w:type="dxa"/>
                <w:shd w:val="clear" w:color="auto" w:fill="auto"/>
                <w:vAlign w:val="top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党校工作重要材料</w:t>
            </w:r>
          </w:p>
        </w:tc>
        <w:tc>
          <w:tcPr>
            <w:tcW w:w="1491" w:type="dxa"/>
            <w:shd w:val="clear" w:color="auto" w:fill="auto"/>
            <w:vAlign w:val="center"/>
            <w:tcPrChange w:id="115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5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5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5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5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5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7012" w:type="dxa"/>
            <w:shd w:val="clear" w:color="auto" w:fill="auto"/>
            <w:vAlign w:val="top"/>
            <w:tcPrChange w:id="1161" w:author="王卓" w:date="2025-10-15T10:29:53Z">
              <w:tcPr>
                <w:tcW w:w="6742" w:type="dxa"/>
                <w:shd w:val="clear" w:color="auto" w:fill="auto"/>
                <w:vAlign w:val="top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教职工因私出国（境）的有关材料</w:t>
            </w:r>
          </w:p>
        </w:tc>
        <w:tc>
          <w:tcPr>
            <w:tcW w:w="1491" w:type="dxa"/>
            <w:shd w:val="clear" w:color="auto" w:fill="auto"/>
            <w:vAlign w:val="center"/>
            <w:tcPrChange w:id="116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6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6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" w:hRule="atLeast"/>
          <w:jc w:val="center"/>
          <w:trPrChange w:id="1167" w:author="王卓" w:date="2025-10-15T10:29:53Z">
            <w:trPr>
              <w:trHeight w:val="16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6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6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7012" w:type="dxa"/>
            <w:shd w:val="clear" w:color="auto" w:fill="auto"/>
            <w:vAlign w:val="top"/>
            <w:tcPrChange w:id="1171" w:author="王卓" w:date="2025-10-15T10:29:53Z">
              <w:tcPr>
                <w:tcW w:w="6742" w:type="dxa"/>
                <w:shd w:val="clear" w:color="auto" w:fill="auto"/>
                <w:vAlign w:val="top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教职工援外和支援边远地区材料</w:t>
            </w:r>
          </w:p>
        </w:tc>
        <w:tc>
          <w:tcPr>
            <w:tcW w:w="1491" w:type="dxa"/>
            <w:shd w:val="clear" w:color="auto" w:fill="auto"/>
            <w:vAlign w:val="center"/>
            <w:tcPrChange w:id="117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7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" w:hRule="atLeast"/>
          <w:jc w:val="center"/>
          <w:trPrChange w:id="1177" w:author="王卓" w:date="2025-10-15T10:29:53Z">
            <w:trPr>
              <w:trHeight w:val="21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7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7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16</w:t>
            </w:r>
          </w:p>
        </w:tc>
        <w:tc>
          <w:tcPr>
            <w:tcW w:w="7012" w:type="dxa"/>
            <w:shd w:val="clear" w:color="auto" w:fill="auto"/>
            <w:vAlign w:val="top"/>
            <w:tcPrChange w:id="1181" w:author="王卓" w:date="2025-10-15T10:29:53Z">
              <w:tcPr>
                <w:tcW w:w="6742" w:type="dxa"/>
                <w:shd w:val="clear" w:color="auto" w:fill="auto"/>
                <w:vAlign w:val="top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脱贫攻坚（乡村振兴）重要文件材料</w:t>
            </w:r>
          </w:p>
        </w:tc>
        <w:tc>
          <w:tcPr>
            <w:tcW w:w="1491" w:type="dxa"/>
            <w:shd w:val="clear" w:color="auto" w:fill="auto"/>
            <w:vAlign w:val="center"/>
            <w:tcPrChange w:id="118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8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8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" w:hRule="atLeast"/>
          <w:jc w:val="center"/>
          <w:trPrChange w:id="1187" w:author="王卓" w:date="2025-10-15T10:29:53Z">
            <w:trPr>
              <w:trHeight w:val="21" w:hRule="atLeast"/>
              <w:jc w:val="center"/>
            </w:trPr>
          </w:trPrChange>
        </w:trPr>
        <w:tc>
          <w:tcPr>
            <w:tcW w:w="795" w:type="dxa"/>
            <w:shd w:val="clear" w:color="auto" w:fill="auto"/>
            <w:vAlign w:val="center"/>
            <w:tcPrChange w:id="1188" w:author="王卓" w:date="2025-10-15T10:29:53Z">
              <w:tcPr>
                <w:tcW w:w="709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18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17</w:t>
            </w:r>
          </w:p>
        </w:tc>
        <w:tc>
          <w:tcPr>
            <w:tcW w:w="7012" w:type="dxa"/>
            <w:shd w:val="clear" w:color="auto" w:fill="auto"/>
            <w:vAlign w:val="center"/>
            <w:tcPrChange w:id="1191" w:author="王卓" w:date="2025-10-15T10:29:53Z">
              <w:tcPr>
                <w:tcW w:w="6742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91" w:type="dxa"/>
            <w:shd w:val="clear" w:color="auto" w:fill="auto"/>
            <w:vAlign w:val="center"/>
            <w:tcPrChange w:id="119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19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1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97" w:author="王卓" w:date="2025-10-15T10:29:5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1" w:hRule="atLeast"/>
          <w:jc w:val="center"/>
          <w:trPrChange w:id="1197" w:author="王卓" w:date="2025-10-15T10:29:53Z">
            <w:trPr>
              <w:trHeight w:val="21" w:hRule="atLeast"/>
              <w:jc w:val="center"/>
            </w:trPr>
          </w:trPrChange>
        </w:trPr>
        <w:tc>
          <w:tcPr>
            <w:tcW w:w="795" w:type="dxa"/>
            <w:vAlign w:val="center"/>
            <w:tcPrChange w:id="1198" w:author="王卓" w:date="2025-10-15T10:29:53Z">
              <w:tcPr>
                <w:tcW w:w="709" w:type="dxa"/>
                <w:vAlign w:val="center"/>
              </w:tcPr>
            </w:tcPrChange>
          </w:tcPr>
          <w:p>
            <w:pPr>
              <w:spacing w:line="272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19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2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18</w:t>
            </w:r>
          </w:p>
        </w:tc>
        <w:tc>
          <w:tcPr>
            <w:tcW w:w="7012" w:type="dxa"/>
            <w:shd w:val="clear" w:color="auto" w:fill="auto"/>
            <w:vAlign w:val="center"/>
            <w:tcPrChange w:id="1201" w:author="王卓" w:date="2025-10-15T10:29:53Z">
              <w:tcPr>
                <w:tcW w:w="674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20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91" w:type="dxa"/>
            <w:shd w:val="clear" w:color="auto" w:fill="auto"/>
            <w:vAlign w:val="center"/>
            <w:tcPrChange w:id="1204" w:author="王卓" w:date="2025-10-15T10:29:53Z">
              <w:tcPr>
                <w:tcW w:w="1491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20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20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20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归档责任单位：纪委办公室、监察专员办公室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120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21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巡察工作办公室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21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（分类号：DQ12）</w:t>
      </w:r>
    </w:p>
    <w:tbl>
      <w:tblPr>
        <w:tblStyle w:val="7"/>
        <w:tblW w:w="9300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1212" w:author="王卓" w:date="2025-10-15T10:30:03Z">
          <w:tblPr>
            <w:tblStyle w:val="7"/>
            <w:tblW w:w="8931" w:type="dxa"/>
            <w:tblInd w:w="-176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95"/>
        <w:gridCol w:w="7005"/>
        <w:gridCol w:w="1500"/>
        <w:tblGridChange w:id="1213">
          <w:tblGrid>
            <w:gridCol w:w="710"/>
            <w:gridCol w:w="6660"/>
            <w:gridCol w:w="1561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14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14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tcPrChange w:id="1215" w:author="王卓" w:date="2025-10-15T10:30:03Z">
              <w:tcPr>
                <w:tcW w:w="710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7005" w:type="dxa"/>
            <w:tcPrChange w:id="1218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12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12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0" w:type="dxa"/>
            <w:tcPrChange w:id="1221" w:author="王卓" w:date="2025-10-15T10:30:03Z">
              <w:tcPr>
                <w:tcW w:w="1561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24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224" w:author="王卓" w:date="2025-10-15T10:30:03Z">
            <w:trPr>
              <w:trHeight w:val="349" w:hRule="atLeast"/>
            </w:trPr>
          </w:trPrChange>
        </w:trPr>
        <w:tc>
          <w:tcPr>
            <w:tcW w:w="795" w:type="dxa"/>
            <w:vAlign w:val="center"/>
            <w:tcPrChange w:id="1225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7005" w:type="dxa"/>
            <w:tcPrChange w:id="1228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上级和本校关于纪检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12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监察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12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巡视巡察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工作的文件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2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材料</w:t>
            </w:r>
          </w:p>
        </w:tc>
        <w:tc>
          <w:tcPr>
            <w:tcW w:w="1500" w:type="dxa"/>
            <w:tcPrChange w:id="1237" w:author="王卓" w:date="2025-10-15T10:30:03Z">
              <w:tcPr>
                <w:tcW w:w="1561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4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32" w:hRule="atLeast"/>
          <w:trPrChange w:id="1240" w:author="王卓" w:date="2025-10-15T10:30:03Z">
            <w:trPr>
              <w:trHeight w:val="532" w:hRule="atLeast"/>
            </w:trPr>
          </w:trPrChange>
        </w:trPr>
        <w:tc>
          <w:tcPr>
            <w:tcW w:w="795" w:type="dxa"/>
            <w:vAlign w:val="center"/>
            <w:tcPrChange w:id="124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7005" w:type="dxa"/>
            <w:tcPrChange w:id="124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rPrChange w:id="12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纪律、监察、巡察工作获省部级以上奖励材料（先进集体、个人申报材料、审批文件材料等）、</w:t>
            </w:r>
          </w:p>
        </w:tc>
        <w:tc>
          <w:tcPr>
            <w:tcW w:w="1500" w:type="dxa"/>
            <w:vAlign w:val="center"/>
            <w:tcPrChange w:id="124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5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5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25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7005" w:type="dxa"/>
            <w:vAlign w:val="center"/>
            <w:tcPrChange w:id="1254" w:author="王卓" w:date="2025-10-15T10:30:03Z">
              <w:tcPr>
                <w:tcW w:w="6660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学校纪委、监察、巡察工作重要统计报表</w:t>
            </w:r>
          </w:p>
        </w:tc>
        <w:tc>
          <w:tcPr>
            <w:tcW w:w="1500" w:type="dxa"/>
            <w:vAlign w:val="center"/>
            <w:tcPrChange w:id="125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6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6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26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7005" w:type="dxa"/>
            <w:tcPrChange w:id="126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本单位年度工作计划、总结、决定、报告、制度文件汇编等材料（与电子文档同步移交）</w:t>
            </w:r>
          </w:p>
        </w:tc>
        <w:tc>
          <w:tcPr>
            <w:tcW w:w="1500" w:type="dxa"/>
            <w:vAlign w:val="center"/>
            <w:tcPrChange w:id="126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7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7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27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7005" w:type="dxa"/>
            <w:tcPrChange w:id="127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学校纪委、监察、巡察工作会议记录、纪要、决定</w:t>
            </w:r>
          </w:p>
        </w:tc>
        <w:tc>
          <w:tcPr>
            <w:tcW w:w="1500" w:type="dxa"/>
            <w:vAlign w:val="center"/>
            <w:tcPrChange w:id="127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8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8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28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7005" w:type="dxa"/>
            <w:tcPrChange w:id="128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党员处分、复查材料</w:t>
            </w:r>
          </w:p>
        </w:tc>
        <w:tc>
          <w:tcPr>
            <w:tcW w:w="1500" w:type="dxa"/>
            <w:vAlign w:val="center"/>
            <w:tcPrChange w:id="128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9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29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29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2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7005" w:type="dxa"/>
            <w:vAlign w:val="center"/>
            <w:tcPrChange w:id="1294" w:author="王卓" w:date="2025-10-15T10:30:03Z">
              <w:tcPr>
                <w:tcW w:w="6660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2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重要群众来信来访及处理意见</w:t>
            </w:r>
          </w:p>
        </w:tc>
        <w:tc>
          <w:tcPr>
            <w:tcW w:w="1500" w:type="dxa"/>
            <w:vAlign w:val="center"/>
            <w:tcPrChange w:id="129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2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2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0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30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30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7005" w:type="dxa"/>
            <w:vAlign w:val="center"/>
            <w:tcPrChange w:id="1304" w:author="王卓" w:date="2025-10-15T10:30:03Z">
              <w:tcPr>
                <w:tcW w:w="6660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纪检案件材料（案件查处、政纪处分、撤销处分的报告、决定、批复、旁证材料、询问记录、录音、照片等材料）</w:t>
            </w:r>
          </w:p>
        </w:tc>
        <w:tc>
          <w:tcPr>
            <w:tcW w:w="1500" w:type="dxa"/>
            <w:vAlign w:val="center"/>
            <w:tcPrChange w:id="130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1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31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31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7005" w:type="dxa"/>
            <w:tcPrChange w:id="131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1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学校有关开展巡察工作的通知、规定、决定、通报、条例等文件</w:t>
            </w:r>
          </w:p>
        </w:tc>
        <w:tc>
          <w:tcPr>
            <w:tcW w:w="1500" w:type="dxa"/>
            <w:vAlign w:val="center"/>
            <w:tcPrChange w:id="131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1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2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trPrChange w:id="1320" w:author="王卓" w:date="2025-10-15T10:30:03Z">
            <w:trPr>
              <w:trHeight w:val="333" w:hRule="atLeast"/>
            </w:trPr>
          </w:trPrChange>
        </w:trPr>
        <w:tc>
          <w:tcPr>
            <w:tcW w:w="795" w:type="dxa"/>
            <w:vAlign w:val="center"/>
            <w:tcPrChange w:id="132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7005" w:type="dxa"/>
            <w:tcPrChange w:id="132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党风、党纪等调查研究形成的文件材料（典型的、重要的）</w:t>
            </w:r>
          </w:p>
        </w:tc>
        <w:tc>
          <w:tcPr>
            <w:tcW w:w="1500" w:type="dxa"/>
            <w:vAlign w:val="center"/>
            <w:tcPrChange w:id="132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3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5" w:hRule="atLeast"/>
          <w:trPrChange w:id="1330" w:author="王卓" w:date="2025-10-15T10:30:03Z">
            <w:trPr>
              <w:trHeight w:val="295" w:hRule="atLeast"/>
            </w:trPr>
          </w:trPrChange>
        </w:trPr>
        <w:tc>
          <w:tcPr>
            <w:tcW w:w="795" w:type="dxa"/>
            <w:vAlign w:val="center"/>
            <w:tcPrChange w:id="133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7005" w:type="dxa"/>
            <w:tcPrChange w:id="133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本单位纪检、巡视简报、纪检/监察工作文件汇编材料</w:t>
            </w:r>
          </w:p>
        </w:tc>
        <w:tc>
          <w:tcPr>
            <w:tcW w:w="1500" w:type="dxa"/>
            <w:vAlign w:val="center"/>
            <w:tcPrChange w:id="133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4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71" w:hRule="atLeast"/>
          <w:trPrChange w:id="1340" w:author="王卓" w:date="2025-10-15T10:30:03Z">
            <w:trPr>
              <w:trHeight w:val="271" w:hRule="atLeast"/>
            </w:trPr>
          </w:trPrChange>
        </w:trPr>
        <w:tc>
          <w:tcPr>
            <w:tcW w:w="795" w:type="dxa"/>
            <w:vAlign w:val="center"/>
            <w:tcPrChange w:id="134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7005" w:type="dxa"/>
            <w:tcPrChange w:id="1344" w:author="王卓" w:date="2025-10-15T10:30:03Z">
              <w:tcPr>
                <w:tcW w:w="6660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00" w:type="dxa"/>
            <w:vAlign w:val="center"/>
            <w:tcPrChange w:id="134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5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7" w:hRule="atLeast"/>
          <w:trPrChange w:id="1350" w:author="王卓" w:date="2025-10-15T10:30:03Z">
            <w:trPr>
              <w:trHeight w:val="347" w:hRule="atLeast"/>
            </w:trPr>
          </w:trPrChange>
        </w:trPr>
        <w:tc>
          <w:tcPr>
            <w:tcW w:w="795" w:type="dxa"/>
            <w:vAlign w:val="center"/>
            <w:tcPrChange w:id="135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7005" w:type="dxa"/>
            <w:vAlign w:val="center"/>
            <w:tcPrChange w:id="1354" w:author="王卓" w:date="2025-10-15T10:30:03Z">
              <w:tcPr>
                <w:tcW w:w="6660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00" w:type="dxa"/>
            <w:vAlign w:val="center"/>
            <w:tcPrChange w:id="135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60" w:author="王卓" w:date="2025-10-15T10:30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7" w:hRule="atLeast"/>
          <w:trPrChange w:id="1360" w:author="王卓" w:date="2025-10-15T10:30:03Z">
            <w:trPr>
              <w:trHeight w:val="347" w:hRule="atLeast"/>
            </w:trPr>
          </w:trPrChange>
        </w:trPr>
        <w:tc>
          <w:tcPr>
            <w:tcW w:w="795" w:type="dxa"/>
            <w:vAlign w:val="center"/>
            <w:tcPrChange w:id="1361" w:author="王卓" w:date="2025-10-15T10:30:03Z">
              <w:tcPr>
                <w:tcW w:w="71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36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3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7005" w:type="dxa"/>
            <w:vAlign w:val="center"/>
            <w:tcPrChange w:id="1364" w:author="王卓" w:date="2025-10-15T10:30:03Z">
              <w:tcPr>
                <w:tcW w:w="6660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6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00" w:type="dxa"/>
            <w:vAlign w:val="center"/>
            <w:tcPrChange w:id="1367" w:author="王卓" w:date="2025-10-15T10:30:03Z">
              <w:tcPr>
                <w:tcW w:w="1561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3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37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37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归档责任单位：宣传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37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统战部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37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                （分类号：DQ） </w:t>
      </w:r>
    </w:p>
    <w:tbl>
      <w:tblPr>
        <w:tblStyle w:val="7"/>
        <w:tblW w:w="9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68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0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37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sz w:val="20"/>
                <w:szCs w:val="20"/>
                <w:lang w:val="en-US" w:eastAsia="zh-CN"/>
                <w:rPrChange w:id="1375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宣传部（分类号DQ14）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3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684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3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13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9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3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上级关于宣传工作的文件材料</w:t>
            </w:r>
          </w:p>
        </w:tc>
        <w:tc>
          <w:tcPr>
            <w:tcW w:w="1559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宣传工作获省部级以上奖励材料（先进集体、个人申报材料、审批文件材料等）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3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3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宣传工作中形成的典型事迹、先进人物等材料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3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2"/>
                <w:sz w:val="20"/>
                <w:szCs w:val="20"/>
                <w:rPrChange w:id="1402" w:author="王卓" w:date="2025-10-15T10:19:44Z">
                  <w:rPr>
                    <w:rFonts w:hint="eastAsia" w:ascii="华文仿宋" w:hAnsi="华文仿宋" w:eastAsia="华文仿宋" w:cs="华文仿宋"/>
                    <w:spacing w:val="-2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0"/>
                <w:szCs w:val="20"/>
                <w:rPrChange w:id="1403" w:author="王卓" w:date="2025-10-15T10:19:44Z">
                  <w:rPr>
                    <w:rFonts w:hint="eastAsia" w:ascii="华文仿宋" w:hAnsi="华文仿宋" w:eastAsia="华文仿宋" w:cs="华文仿宋"/>
                    <w:spacing w:val="-2"/>
                    <w:sz w:val="20"/>
                    <w:szCs w:val="20"/>
                  </w:rPr>
                </w:rPrChange>
              </w:rPr>
              <w:t>教职工、在校学生政治思想、意识形态工作的动态及调查材料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校党委中心学习组会议记录、纪要、学习资料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学校宣传管理规章制度及新闻舆论相关工作等文件汇编（与电子文档同步移交）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684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4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4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3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68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3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4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4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0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44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44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统战部（分类号DQ15</w:t>
            </w:r>
            <w:ins w:id="1444" w:author="王卓" w:date="2025-10-15T10:21:03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1445" w:author="王卓" w:date="2025-10-15T10:21:03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1446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684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14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9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8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684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上级有关统战工作的文件材料</w:t>
            </w:r>
          </w:p>
        </w:tc>
        <w:tc>
          <w:tcPr>
            <w:tcW w:w="1559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6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统战工作获省部级以上奖励材料（先进集体、个人申报材料、审批文件材料等）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7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本校统战工作重要会议记录、情况调查、典型材料、重要统计报表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7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7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8"/>
                <w:kern w:val="2"/>
                <w:sz w:val="20"/>
                <w:szCs w:val="20"/>
                <w:lang w:val="en-US" w:eastAsia="zh-CN" w:bidi="ar-SA"/>
                <w:rPrChange w:id="1485" w:author="王卓" w:date="2025-10-15T10:19:44Z">
                  <w:rPr>
                    <w:rFonts w:hint="eastAsia" w:ascii="华文仿宋" w:hAnsi="华文仿宋" w:eastAsia="华文仿宋" w:cs="华文仿宋"/>
                    <w:spacing w:val="-8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0"/>
                <w:szCs w:val="20"/>
                <w:rPrChange w:id="1486" w:author="王卓" w:date="2025-10-15T10:19:44Z">
                  <w:rPr>
                    <w:rFonts w:hint="eastAsia" w:ascii="华文仿宋" w:hAnsi="华文仿宋" w:eastAsia="华文仿宋" w:cs="华文仿宋"/>
                    <w:spacing w:val="-8"/>
                    <w:sz w:val="20"/>
                    <w:szCs w:val="20"/>
                  </w:rPr>
                </w:rPrChange>
              </w:rPr>
              <w:t>本校各级人大代表（民主党派、无党派人士）、政协委员名单（民主党派、无党派人士）及审批材料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各民主党派成员和负责人名册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9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4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4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4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4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4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统战工作重要会议记录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0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5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5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侨务对象、台胞、台属名册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5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5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1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5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5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1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2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52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52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归档责任单位：发展规划处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52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52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52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52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（分类号：X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52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Z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53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11）</w:t>
      </w:r>
    </w:p>
    <w:tbl>
      <w:tblPr>
        <w:tblStyle w:val="7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574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53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53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533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534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53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53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3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中长期事业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发展规划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15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专项规划及相关通知、规定、请示、报告及批复等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4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上级有关“双一流”等重点建设项目的管理条例、通知、规定等相关文件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55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5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学校“双一流”等重点建设项目的通知、规定、请示、报告及批复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6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学校“双一流”等重点建设项目的申请、整体验收的有关材料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56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67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15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双一流”等重点建设项目工作计划、总结、报告、会议记录、纪要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5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7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学校“双一流”等重点建设项目的管理工作大事记、简报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8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各类年度报表及统计材料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5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87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本单位规章制度、工作计划、工作总结、处务会议纪要等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8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9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本单位与外单位签订的合同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9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5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59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5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5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发展规划工作获省部级以上奖励材料（先进集体、个人申报材料、审批文件材料等）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60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60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6574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2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1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657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6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61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1621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62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62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本科生院（本科生招生办公室、教学评建中心）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162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（分类号：JX13）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1625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162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1627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</w:t>
      </w:r>
    </w:p>
    <w:tbl>
      <w:tblPr>
        <w:tblStyle w:val="7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"/>
        <w:gridCol w:w="6502"/>
        <w:gridCol w:w="30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8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1628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162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综合（分类号JX1311）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63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63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632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633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63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63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上级下达的有关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教学工作的文件材料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教学改革、培养目标、培养规格、学制等方面的指示、规定、办法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教学工作会议记录、调研报告、简报、总结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教学检查和优秀教学质量评奖文件材料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本单位编制的制度文件汇编材料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教学工作重要统计报表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以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6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名义上报、下发的文件（含请示、批复）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6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本校学生参加全国三、四、六、八级等英语考试成绩及统计表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6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6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6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23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7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7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教学工作量的规定及执行情况</w:t>
            </w:r>
          </w:p>
        </w:tc>
        <w:tc>
          <w:tcPr>
            <w:tcW w:w="1501" w:type="dxa"/>
            <w:gridSpan w:val="2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2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7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7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教学、教研工作获省部级以上奖励材料（先进集体、个人申报材料、审批文件材料等）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2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7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2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17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17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2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65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2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7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2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7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73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732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教学评估材料（分类号JX1311</w:t>
            </w:r>
            <w:ins w:id="1733" w:author="王卓" w:date="2025-10-15T10:21:05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1734" w:author="王卓" w:date="2025-10-15T10:21:05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1735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73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73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739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740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74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74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6523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学校本科教学水平评估、各专业评估（论证）材料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16</w:t>
            </w:r>
          </w:p>
        </w:tc>
        <w:tc>
          <w:tcPr>
            <w:tcW w:w="6523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本科课程课堂教学质量评价结果汇编，校、院两级本科教学质量报告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17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756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招生（分类号JX1313）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75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760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76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上级有关招生、就业工作文件材料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7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招生计划、规定、总结、生源计划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7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19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7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新生录取材料及新生名单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8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8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新生名册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7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8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21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9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委培、代培、自费生计划、合同及名单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79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7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22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招生宣传、招生工作总结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7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7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0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0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招生工作获省部级以上奖励材料（先进集体、个人申报材料、审批文件材料等）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80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180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学籍管理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180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180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分类号JX1314</w:t>
            </w:r>
            <w:ins w:id="1810" w:author="王卓" w:date="2025-10-15T10:21:07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</w:rPr>
                <w:t>）</w:t>
              </w:r>
            </w:ins>
            <w:del w:id="1811" w:author="王卓" w:date="2025-10-15T10:21:07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  <w:rPrChange w:id="1812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12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37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81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81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32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81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81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7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81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81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37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2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24</w:t>
            </w:r>
          </w:p>
        </w:tc>
        <w:tc>
          <w:tcPr>
            <w:tcW w:w="6532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新生入学登记表</w:t>
            </w:r>
          </w:p>
        </w:tc>
        <w:tc>
          <w:tcPr>
            <w:tcW w:w="1471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25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学生学籍卡片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3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26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学生成绩总册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3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27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在校学生名册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4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28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学生学籍变更材料（升级、留级、休学、复学、转学、退学）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4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5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29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学生学籍处分材料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5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5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5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学生奖励材料（奖学金、优秀学生、先进班级）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86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86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课堂教学与教学实践（分类号JX1315</w:t>
            </w:r>
            <w:ins w:id="1864" w:author="王卓" w:date="2025-10-15T10:21:0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1865" w:author="王卓" w:date="2025-10-15T10:21:0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1866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86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86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870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871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87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87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8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各专业教学计划、教学大纲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8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8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课程建设要求及安排，校历表，课表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8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各院、系、科、专业课程试题库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8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8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8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8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8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教学实习、生产实习计划、总结及有关材料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0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0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社会调查、社会实践计划、总结及有关材料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0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0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910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学位（分类号JX1316</w:t>
            </w:r>
            <w:ins w:id="1911" w:author="王卓" w:date="2025-10-15T10:21:09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1912" w:author="王卓" w:date="2025-10-15T10:21:09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1913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1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36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17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本科生优秀毕业论文（设计）摘要汇编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1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2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922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毕业生（分类号JX1317）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92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92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925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1926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92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92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2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37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3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毕业生毕业名册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3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38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3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补发毕业证书及学历证明材料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4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39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4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毕业生质量跟踪调查有关分析材料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4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40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4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毕业生情况表（包括毕业证编号，学位证编号）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5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840" w:type="dxa"/>
            <w:gridSpan w:val="5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195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1954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教材（分灯号JX1318</w:t>
            </w:r>
            <w:ins w:id="1955" w:author="王卓" w:date="2025-10-15T10:21:11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1956" w:author="王卓" w:date="2025-10-15T10:21:11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1957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95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96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1961" w:author="王卓" w:date="2025-10-15T10:19:44Z">
                  <w:rPr>
                    <w:rFonts w:hint="default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val="en-US" w:eastAsia="zh-CN"/>
                <w:rPrChange w:id="1962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val="en-US"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196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196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自编、主编的优秀教材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自编、主编教学指导书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其他有保存价值的自编参考资料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8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各教学院、系各专业使用教材目录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19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19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19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大宗教材采购合同等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19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19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15年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00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00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归档责任单位：科学研究部（成果转化与知识产权服务中心）    （分类号：KY</w:t>
      </w:r>
      <w:ins w:id="2002" w:author="王卓" w:date="2025-10-15T10:21:12Z">
        <w:r>
          <w:rPr>
            <w:rFonts w:hint="eastAsia" w:ascii="仿宋_GB2312" w:hAnsi="仿宋_GB2312" w:eastAsia="仿宋_GB2312" w:cs="仿宋_GB2312"/>
            <w:b/>
            <w:bCs w:val="0"/>
            <w:spacing w:val="12"/>
            <w:sz w:val="20"/>
            <w:szCs w:val="20"/>
            <w:lang w:val="en-US" w:eastAsia="zh-CN"/>
          </w:rPr>
          <w:t>）</w:t>
        </w:r>
      </w:ins>
      <w:del w:id="2003" w:author="王卓" w:date="2025-10-15T10:21:12Z">
        <w:r>
          <w:rPr>
            <w:rFonts w:hint="eastAsia" w:ascii="仿宋_GB2312" w:hAnsi="仿宋_GB2312" w:eastAsia="仿宋_GB2312" w:cs="仿宋_GB2312"/>
            <w:b/>
            <w:bCs w:val="0"/>
            <w:spacing w:val="12"/>
            <w:sz w:val="20"/>
            <w:szCs w:val="20"/>
            <w:lang w:val="en-US" w:eastAsia="zh-CN"/>
            <w:rPrChange w:id="2004" w:author="王卓" w:date="2025-10-15T10:19:44Z">
              <w:rPr>
                <w:rFonts w:hint="eastAsia" w:ascii="华文仿宋" w:hAnsi="华文仿宋" w:eastAsia="华文仿宋" w:cs="华文仿宋"/>
                <w:b/>
                <w:bCs w:val="0"/>
                <w:spacing w:val="12"/>
                <w:sz w:val="20"/>
                <w:szCs w:val="20"/>
                <w:lang w:val="en-US" w:eastAsia="zh-CN"/>
              </w:rPr>
            </w:rPrChange>
          </w:rPr>
          <w:delText>)</w:delText>
        </w:r>
      </w:del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00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</w:t>
      </w:r>
    </w:p>
    <w:tbl>
      <w:tblPr>
        <w:tblStyle w:val="7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"/>
        <w:gridCol w:w="6537"/>
        <w:gridCol w:w="7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88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007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200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综合（分类号KY11</w:t>
            </w:r>
            <w:ins w:id="2009" w:author="王卓" w:date="2025-10-15T10:21:14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</w:rPr>
                <w:t>）</w:t>
              </w:r>
            </w:ins>
            <w:del w:id="2010" w:author="王卓" w:date="2025-10-15T10:21:14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  <w:rPrChange w:id="2011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20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01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01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015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016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01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01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上级有关科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术研究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工作的文件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永久/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3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学校有关科学技术研究工作的通知、规定、管理办法、请示、报告及批复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03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科技计划管理文件材料（包括科研项目计划表、立项批文等）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科技管理文件材料（包括综合报奖及获奖材料等）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学会工作（学术活动）材料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62" w:type="dxa"/>
            <w:gridSpan w:val="3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科技活动宣传材料（科研成果汇编、重大项目照片档案及文字说明等）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62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科学技术工作获省部级以上奖励材料（先进集体、个人申报材料、审批文件材料等）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0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62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0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62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0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0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0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07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0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0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0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88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08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085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科研项目（分类号KY12</w:t>
            </w:r>
            <w:ins w:id="2086" w:author="王卓" w:date="2025-10-15T10:21:16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087" w:author="王卓" w:date="2025-10-15T10:21:16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088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09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09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092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093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09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09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0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0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0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0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科研项目申报书、任务书、合同书、协议书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1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科研项目立项文件、结项文件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1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课题项目经费结算表、计划调整或其他变更材料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1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1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科研项目计划调整或其他变更、开题报告、年度进展报告、结题报告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研究成果等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883" w:type="dxa"/>
            <w:gridSpan w:val="5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12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212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科研成果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212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212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平台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213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及成果转化（分类号KY13）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13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13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133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134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13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13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3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15</w:t>
            </w:r>
          </w:p>
        </w:tc>
        <w:tc>
          <w:tcPr>
            <w:tcW w:w="6562" w:type="dxa"/>
            <w:gridSpan w:val="3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有重大影响或重大效益的学术著作和学术论文、被各级党政部门或企业事业单位采纳的调研报告、咨询报告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4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6562" w:type="dxa"/>
            <w:gridSpan w:val="3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科技成果奖励申报、审批材料及获奖文件、证书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4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6562" w:type="dxa"/>
            <w:gridSpan w:val="3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4"/>
                <w:kern w:val="2"/>
                <w:sz w:val="20"/>
                <w:szCs w:val="20"/>
                <w:lang w:val="en-US" w:eastAsia="zh-CN" w:bidi="ar-SA"/>
                <w:rPrChange w:id="2151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0"/>
                <w:szCs w:val="20"/>
                <w:rPrChange w:id="2152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sz w:val="20"/>
                    <w:szCs w:val="20"/>
                  </w:rPr>
                </w:rPrChange>
              </w:rPr>
              <w:t>专利授权、软件著作权授权材料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5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6562" w:type="dxa"/>
            <w:gridSpan w:val="3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科技成果转化合同、科技成果登记证书材料等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6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6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重点科研基地、研究中心、重点实验室建设的立项文件、建设期重要事项变更文件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6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6562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重点研究基地、研究中心、重点实验室的评估材料、年度考核材料等</w:t>
            </w:r>
          </w:p>
        </w:tc>
        <w:tc>
          <w:tcPr>
            <w:tcW w:w="15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1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21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lang w:val="en-US" w:eastAsia="zh-CN"/>
                <w:rPrChange w:id="217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1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6537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1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重点科研基地、研究中心、重点实验室建设的立项文件、建设期重要事项变更文件</w:t>
            </w:r>
          </w:p>
        </w:tc>
        <w:tc>
          <w:tcPr>
            <w:tcW w:w="15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21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1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22</w:t>
            </w:r>
          </w:p>
        </w:tc>
        <w:tc>
          <w:tcPr>
            <w:tcW w:w="6537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1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1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重点研究基地、研究中心、重点实验室的评估材料、年度考核材料等</w:t>
            </w:r>
          </w:p>
        </w:tc>
        <w:tc>
          <w:tcPr>
            <w:tcW w:w="15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1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18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18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归档责任单位：社会科学处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18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18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（分类号：KY）</w:t>
      </w:r>
    </w:p>
    <w:tbl>
      <w:tblPr>
        <w:tblStyle w:val="7"/>
        <w:tblW w:w="8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6520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8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19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219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综合（分类号KY11</w:t>
            </w:r>
            <w:ins w:id="2192" w:author="王卓" w:date="2025-10-15T10:21:17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</w:rPr>
                <w:t>）</w:t>
              </w:r>
            </w:ins>
            <w:del w:id="2193" w:author="王卓" w:date="2025-10-15T10:21:17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  <w:rPrChange w:id="2194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20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96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19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1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  <w:rPrChange w:id="219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0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0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0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0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0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上级有关人文社科工作的文件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0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0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0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0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2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学校有关人文社科工作的通知、规定、管理办法、请示、报告及批复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1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1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校内发文；调查报告及有关规章制度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1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2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2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2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校人文社科工作会议纪要、会议文件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2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2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2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2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2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3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科研课题、项目经费等申报和批复材料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3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3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3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22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3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3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校人文社科机构沿革、重大成果及各类统计报表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2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3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4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4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4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4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社科信息和科研成果汇编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4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4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4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4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4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社会科学工作获省部级以上奖励材料（先进集体、个人申报材料、审批文件材料等）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5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5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5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5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5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58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5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6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226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64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226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2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27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科研项目（分类号KY12</w:t>
            </w:r>
            <w:ins w:id="2272" w:author="王卓" w:date="2025-10-15T10:21:1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273" w:author="王卓" w:date="2025-10-15T10:21:1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274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27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27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278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279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28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28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8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12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8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科研项目申报书、任务书、合同书、协议书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8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13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9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科研项目立项文件、结项文件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9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14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2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课题项目经费结算表、计划调整或其他变更材料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2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2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0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15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科研项目计划调整或其他变更、开题报告、年度进展报告、结题报告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研究成果等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30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309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科研成果及平台（分类号KY13</w:t>
            </w:r>
            <w:ins w:id="2310" w:author="王卓" w:date="2025-10-15T10:21:20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311" w:author="王卓" w:date="2025-10-15T10:21:20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312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31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31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31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31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31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31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2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有重大影响或重大效益的学术著作和学术论文、被各级党政部门或企业事业单位采纳的调研报告、咨询报告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科技成果奖励申报、审批材料及获奖文件、证书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4"/>
                <w:kern w:val="2"/>
                <w:sz w:val="20"/>
                <w:szCs w:val="20"/>
                <w:lang w:val="en-US" w:eastAsia="zh-CN" w:bidi="ar-SA"/>
                <w:rPrChange w:id="2334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0"/>
                <w:szCs w:val="20"/>
                <w:rPrChange w:id="2335" w:author="王卓" w:date="2025-10-15T10:19:44Z">
                  <w:rPr>
                    <w:rFonts w:hint="eastAsia" w:ascii="华文仿宋" w:hAnsi="华文仿宋" w:eastAsia="华文仿宋" w:cs="华文仿宋"/>
                    <w:spacing w:val="-4"/>
                    <w:sz w:val="20"/>
                    <w:szCs w:val="20"/>
                  </w:rPr>
                </w:rPrChange>
              </w:rPr>
              <w:t>专利授权、软件著作权授权材料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科技成果转化合同、科技成果登记证书材料等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4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重点科研基地、研究中心、重点实验室建设的立项文件、建设期重要事项变更文件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5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3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重点研究基地、研究中心、重点实验室的评估材料、年度考核材料等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3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</w:tbl>
    <w:tbl>
      <w:tblPr>
        <w:tblStyle w:val="8"/>
        <w:tblpPr w:leftFromText="180" w:rightFromText="180" w:vertAnchor="text" w:tblpX="10214" w:tblpY="-11214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del w:id="2356" w:author="王卓" w:date="2025-10-15T10:28:54Z"/>
        </w:trPr>
        <w:tc>
          <w:tcPr>
            <w:tcW w:w="324" w:type="dxa"/>
          </w:tcPr>
          <w:p>
            <w:pPr>
              <w:tabs>
                <w:tab w:val="left" w:pos="-2400"/>
              </w:tabs>
              <w:spacing w:before="156" w:beforeLines="50" w:after="156" w:afterLines="50" w:line="360" w:lineRule="exact"/>
              <w:jc w:val="left"/>
              <w:rPr>
                <w:del w:id="2357" w:author="王卓" w:date="2025-10-15T10:28:54Z"/>
                <w:rFonts w:hint="eastAsia" w:ascii="仿宋_GB2312" w:hAnsi="仿宋_GB2312" w:eastAsia="仿宋_GB2312" w:cs="仿宋_GB2312"/>
                <w:b/>
                <w:bCs w:val="0"/>
                <w:spacing w:val="0"/>
                <w:sz w:val="20"/>
                <w:szCs w:val="20"/>
                <w:vertAlign w:val="baseline"/>
                <w:rPrChange w:id="2358" w:author="王卓" w:date="2025-10-15T10:19:44Z">
                  <w:rPr>
                    <w:del w:id="2359" w:author="王卓" w:date="2025-10-15T10:28:54Z"/>
                    <w:rFonts w:hint="eastAsia" w:ascii="华文仿宋" w:hAnsi="华文仿宋" w:eastAsia="华文仿宋" w:cs="华文仿宋"/>
                    <w:b/>
                    <w:bCs w:val="0"/>
                    <w:spacing w:val="0"/>
                    <w:sz w:val="20"/>
                    <w:szCs w:val="20"/>
                    <w:vertAlign w:val="baseline"/>
                  </w:rPr>
                </w:rPrChange>
              </w:rPr>
            </w:pP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ind w:left="2915" w:hanging="2610" w:hangingChars="1300"/>
        <w:jc w:val="lef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36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0"/>
          <w:sz w:val="20"/>
          <w:szCs w:val="20"/>
          <w:rPrChange w:id="236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0"/>
              <w:sz w:val="20"/>
              <w:szCs w:val="20"/>
            </w:rPr>
          </w:rPrChange>
        </w:rPr>
        <w:t>归档责任单位：人事处</w:t>
      </w:r>
      <w:r>
        <w:rPr>
          <w:rFonts w:hint="eastAsia" w:ascii="仿宋_GB2312" w:hAnsi="仿宋_GB2312" w:eastAsia="仿宋_GB2312" w:cs="仿宋_GB2312"/>
          <w:b/>
          <w:bCs w:val="0"/>
          <w:spacing w:val="0"/>
          <w:sz w:val="20"/>
          <w:szCs w:val="20"/>
          <w:lang w:eastAsia="zh-CN"/>
          <w:rPrChange w:id="236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0"/>
              <w:sz w:val="20"/>
              <w:szCs w:val="20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b/>
          <w:bCs w:val="0"/>
          <w:spacing w:val="0"/>
          <w:sz w:val="20"/>
          <w:szCs w:val="20"/>
          <w:lang w:val="en-US" w:eastAsia="zh-CN"/>
          <w:rPrChange w:id="236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0"/>
              <w:sz w:val="20"/>
              <w:szCs w:val="20"/>
              <w:lang w:val="en-US" w:eastAsia="zh-CN"/>
            </w:rPr>
          </w:rPrChange>
        </w:rPr>
        <w:t>教师工作部（人才工作办公室、博士后管理办公室）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36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（分类号：XZ12）                    </w:t>
      </w:r>
    </w:p>
    <w:tbl>
      <w:tblPr>
        <w:tblStyle w:val="7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582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82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23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23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9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上级和本校关于教师思想政治工作、人才、工资、社保、职称等人事工作的文件材料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本单位编制的制度、人事、人才、工资、福利等工作汇编材料（与电子文档同步归档）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人事、工资等各类重要统计报表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关于机构设置、职能配置和人员编制规划、计划报告及上级批复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3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3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3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教职工聘任通知、合同等材料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教职工名册（包括在编人员、聘用人员花名册等）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4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反映本校人事工作重大活动的照片、剪报、图表及文字说明等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4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人事、人才工作获省部级以上奖励材料（先进集体、个人申报材料、审批文件材料等）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教职工录用、招聘、调入、调出的有关材料（包括行政介绍信、调令等）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教职工辞职、退职、离职、出国终止合同材料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教职工公派进修人员名册、批件、协议等材料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年度教师进修情况汇总表、人员情况表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教职工因私请假或因私出国（㙂）有关材料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人才引进、交流、申报、批复来校工作协议（劳动合同）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15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聘请跨校院士、名誉教授、客座教授、兼职教授协议、审批表等文件材料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16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本校享受政府特殊津贴人员名单及有关审批材料、证书复印件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17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晋升职务、职称调资人员汇总表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18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教职工工资、津贴变动调整材料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19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教职工退休、离休、死亡、抚恤等文件材料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20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</w:t>
            </w:r>
            <w:ins w:id="2489" w:author="王卓" w:date="2025-10-15T10:21:2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受到</w:t>
              </w:r>
            </w:ins>
            <w:del w:id="2490" w:author="王卓" w:date="2025-10-15T10:21:2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491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受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行政处分、解除行政处分的材料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4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21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4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4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职称评审相关材料（如教职工评定、聘任专业技术职称文件及材料）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22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博士后科研流动站工作有关文件材料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23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与有关单位签订的合同、协议书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24</w:t>
            </w:r>
          </w:p>
        </w:tc>
        <w:tc>
          <w:tcPr>
            <w:tcW w:w="658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25</w:t>
            </w:r>
          </w:p>
        </w:tc>
        <w:tc>
          <w:tcPr>
            <w:tcW w:w="658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复员、转业、军烈属预备役军人名册及拥军优属材料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26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教职工援外、支援边远地区材料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27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教职工校内调动、转编材料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28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选留、接收各类毕业生的文件材料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29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教职工年度考核表（一式二份分</w:t>
            </w:r>
            <w:ins w:id="2548" w:author="王卓" w:date="2025-10-15T10:21:3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别纳</w:t>
              </w:r>
            </w:ins>
            <w:del w:id="2549" w:author="王卓" w:date="2025-10-15T10:21:3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550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别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入干部人事档案和专业技术档案）、考核结果的统计表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教职工工伤、评残的文件材料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31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职工养老保险的文件材料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5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32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上级关于师资、专家、职称评定、出国（境）人员工作的文件材料（人事档案存一份）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33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师资培养、管理工作计划、规定、总结、通知、通报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34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各类专家、省级青年骨干教师的有关材料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35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国家、省级及校级学科、学术带头人的推荐、选拔、管理、考核材料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36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教职工在职攻读硕士研究生、博士研究生和博士后以及以同等学力申请学位的报告、协议、审批表等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5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5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37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5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访问学者、教师进修计划、安排、总结、成绩登记册、毕业证、结业证登记册、协议等文件材料（人事档案相应存一份）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38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高级专家延长退休年龄的审批表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38</w:t>
            </w:r>
          </w:p>
        </w:tc>
        <w:tc>
          <w:tcPr>
            <w:tcW w:w="658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教师业务考核材料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39</w:t>
            </w:r>
          </w:p>
        </w:tc>
        <w:tc>
          <w:tcPr>
            <w:tcW w:w="658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4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62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6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40</w:t>
            </w:r>
          </w:p>
        </w:tc>
        <w:tc>
          <w:tcPr>
            <w:tcW w:w="6582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6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62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24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both"/>
        <w:textAlignment w:val="auto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2627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62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归档责任单位：研究生院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262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263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研究生工作部）、学科与学位工作办公室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263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（分类号：JX12）</w:t>
      </w:r>
    </w:p>
    <w:tbl>
      <w:tblPr>
        <w:tblStyle w:val="7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6541"/>
        <w:gridCol w:w="2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86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632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263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综合（分类号JX1211）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63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63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4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63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63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63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63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上级针对我校研究生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管理、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学科、专业建设和教学工作的重要文件材料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教学改革、培养目标、培养规格、学制等方面的指示、规定、办法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学校规划、实施计划、有关教学的规章制度、会议记录、调研报告、简报、总结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教学检查、评比和各级优秀教学质量评奖材料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本单位编制的制度文件、教学科研成果汇编材料（与电子文档同步归档）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6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学科、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学位工作的各类重要统计报表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研究生毕业证、学位证发放登记表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6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研究生各类工作统计表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6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6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6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学位点评估重要材料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研究生课程建设、课程表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研究生意外事件处理材料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本校研代会文件（请示、批复、通知、名单、工作报告、决议、选举结果、领导讲话、大会发言和大会通过的文件等）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学科、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学位工作获省部级以上奖励材料（先进集体、个人申报材料、审批文件材料等）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15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7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16</w:t>
            </w:r>
          </w:p>
        </w:tc>
        <w:tc>
          <w:tcPr>
            <w:tcW w:w="654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7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7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74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7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17</w:t>
            </w:r>
          </w:p>
        </w:tc>
        <w:tc>
          <w:tcPr>
            <w:tcW w:w="6541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4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86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74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749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招生（分类号JX1213</w:t>
            </w:r>
            <w:ins w:id="2750" w:author="王卓" w:date="2025-10-15T10:21:39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751" w:author="王卓" w:date="2025-10-15T10:21:39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752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75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75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4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75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75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75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75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6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上级有关研究生招生工作文件材料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6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研究生招生计划、规定、生源计划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7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研究生新生录取材料及新生名册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委培、代培、自费研究</w:t>
            </w:r>
            <w:ins w:id="2782" w:author="王卓" w:date="2025-10-15T10:21:44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783" w:author="王卓" w:date="2025-10-15T10:21:44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784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计划、合同及名单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8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22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79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委培、代培、自费研究</w:t>
            </w:r>
            <w:ins w:id="2793" w:author="王卓" w:date="2025-10-15T10:21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794" w:author="王卓" w:date="2025-10-15T10:21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795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计划、合同及名单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7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7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0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23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0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研究生招生宣传、招生工作总结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0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24</w:t>
            </w:r>
          </w:p>
        </w:tc>
        <w:tc>
          <w:tcPr>
            <w:tcW w:w="6541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研究生新生入学试题及研究生指导教师名册</w:t>
            </w:r>
          </w:p>
        </w:tc>
        <w:tc>
          <w:tcPr>
            <w:tcW w:w="1510" w:type="dxa"/>
            <w:gridSpan w:val="2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81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sz w:val="20"/>
                <w:szCs w:val="20"/>
                <w:lang w:val="en-US" w:eastAsia="zh-CN"/>
                <w:rPrChange w:id="281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学籍管理（分类号JX1214）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81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81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81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81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81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81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2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25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研究生个人学籍材料如：报考表、录取表、培养计划、中期考核表、成绩表、学位申请书、毕业生登记表、毕业论文、论文评审表等，每人一套归档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26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在校研究</w:t>
            </w:r>
            <w:ins w:id="2830" w:author="王卓" w:date="2025-10-15T10:21:50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831" w:author="王卓" w:date="2025-10-15T10:21:50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832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名册</w:t>
            </w:r>
          </w:p>
        </w:tc>
        <w:tc>
          <w:tcPr>
            <w:tcW w:w="1508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3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27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</w:t>
            </w:r>
            <w:ins w:id="2841" w:author="王卓" w:date="2025-10-15T10:21:5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842" w:author="王卓" w:date="2025-10-15T10:21:5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843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学籍变更材料（休学、退学、复学、转学、开除等）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4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28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</w:t>
            </w:r>
            <w:ins w:id="2852" w:author="王卓" w:date="2025-10-15T10:21:55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853" w:author="王卓" w:date="2025-10-15T10:21:55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854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学籍处分材料</w:t>
            </w:r>
          </w:p>
        </w:tc>
        <w:tc>
          <w:tcPr>
            <w:tcW w:w="1508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5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6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</w:t>
            </w:r>
            <w:ins w:id="2863" w:author="王卓" w:date="2025-10-15T10:21:5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生</w:t>
              </w:r>
            </w:ins>
            <w:del w:id="2864" w:author="王卓" w:date="2025-10-15T10:21:5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2865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生生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奖励材料（奖学金、优秀学生、先进班级）</w:t>
            </w:r>
          </w:p>
        </w:tc>
        <w:tc>
          <w:tcPr>
            <w:tcW w:w="1508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8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287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课程教学与教学实践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287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287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分类号JX1215</w:t>
            </w:r>
            <w:ins w:id="2874" w:author="王卓" w:date="2025-10-15T10:21:59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</w:rPr>
                <w:t>）</w:t>
              </w:r>
            </w:ins>
            <w:del w:id="2875" w:author="王卓" w:date="2025-10-15T10:21:59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  <w:rPrChange w:id="2876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12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287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87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88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881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882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88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88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8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各专业教学计划、教学大纲</w:t>
            </w:r>
          </w:p>
        </w:tc>
        <w:tc>
          <w:tcPr>
            <w:tcW w:w="1508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9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9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 xml:space="preserve">课程建设要求及安排，校历表，课表 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8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9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8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8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教学实习、生产实习计划、总结及有关材料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0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0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社会调查、社会实践计划、总结及有关材料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90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910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学位（分类号JX1216</w:t>
            </w:r>
            <w:ins w:id="2911" w:author="王卓" w:date="2025-10-15T10:22:02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912" w:author="王卓" w:date="2025-10-15T10:22:02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913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  <w:del w:id="2915" w:author="王卓" w:date="2025-10-15T10:22:05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916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91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91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920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921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92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92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924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92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val="en-US" w:eastAsia="zh-CN"/>
                <w:rPrChange w:id="2926" w:author="王卓" w:date="2025-10-15T10:19:44Z">
                  <w:rPr>
                    <w:rFonts w:hint="default" w:ascii="华文仿宋" w:hAnsi="华文仿宋" w:eastAsia="华文仿宋" w:cs="华文仿宋"/>
                    <w:bCs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val="en-US" w:eastAsia="zh-CN"/>
                <w:rPrChange w:id="292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val="en-US" w:eastAsia="zh-CN"/>
                  </w:rPr>
                </w:rPrChange>
              </w:rPr>
              <w:t>校学位委员会授予博士、硕士学位名册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92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292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93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29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29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博士、硕士研究生学位论文及评审材料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29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93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937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毕业生（分类号JX1217）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93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93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940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941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94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94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4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上级有关研究生毕业分配的文件材料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5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37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研究生毕业工作计划、简报、总结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5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38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5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研究生毕业供需统计、计划、合同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39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6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研究生毕业正式分配方案及调配派遣名册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7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研究生毕业证领取签收册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7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7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研究生毕业质量跟踪调查和信息反馈材料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8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42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29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研究生毕业班集体照（入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29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SX12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）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29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29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298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989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学科与学位工作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990" w:author="王卓" w:date="2025-10-15T10:19:44Z">
                  <w:rPr>
                    <w:rFonts w:hint="default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299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学科建设（分类号JX1211</w:t>
            </w:r>
            <w:ins w:id="2992" w:author="王卓" w:date="2025-10-15T10:22:0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2993" w:author="王卓" w:date="2025-10-15T10:22:08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2994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299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299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2998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2999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00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00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02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0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学校学科建设近期和长远发展规划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0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0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学校学科建设规章制度、工作条例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14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1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1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省级、校级以上重点建设学科的论证、评审、立项、申报及管理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6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47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学校规划建设、学科设置等工作会议纪要、决议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0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2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48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学科建设任务书、合同书、协议书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49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学科建设规划、调研等有关材料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4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50</w:t>
            </w: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硕士点、博士点的申报、建设、评估等有关材料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4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869" w:type="dxa"/>
            <w:gridSpan w:val="4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05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305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学位工作（分类号JX1216）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5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51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5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本校学位评定条例、办法及计划、总结</w:t>
            </w:r>
          </w:p>
        </w:tc>
        <w:tc>
          <w:tcPr>
            <w:tcW w:w="150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5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52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学位委员会会议记录、决定</w:t>
            </w:r>
          </w:p>
        </w:tc>
        <w:tc>
          <w:tcPr>
            <w:tcW w:w="1508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6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53</w:t>
            </w:r>
          </w:p>
        </w:tc>
        <w:tc>
          <w:tcPr>
            <w:tcW w:w="0" w:type="auto"/>
            <w:gridSpan w:val="2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学位委员会授予各层次学位清册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0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0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07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071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0"/>
          <w:szCs w:val="20"/>
          <w:rPrChange w:id="3072" w:author="王卓" w:date="2025-10-15T10:19:44Z">
            <w:rPr>
              <w:rFonts w:hint="eastAsia" w:ascii="华文仿宋" w:hAnsi="华文仿宋" w:eastAsia="华文仿宋" w:cs="华文仿宋"/>
              <w:sz w:val="20"/>
              <w:szCs w:val="20"/>
            </w:rPr>
          </w:rPrChange>
        </w:rPr>
        <w:t xml:space="preserve">           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073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                        </w:t>
      </w:r>
    </w:p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074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07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 学生工作部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307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07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就业指导服务中心）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07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（分类号：DQ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307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08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JX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08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08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lang w:val="en-US" w:eastAsia="zh-CN"/>
          <w:rPrChange w:id="3083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  <w:lang w:val="en-US" w:eastAsia="zh-CN"/>
            </w:rPr>
          </w:rPrChange>
        </w:rPr>
        <w:t xml:space="preserve">     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084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</w:t>
      </w:r>
    </w:p>
    <w:tbl>
      <w:tblPr>
        <w:tblStyle w:val="7"/>
        <w:tblW w:w="9090" w:type="dxa"/>
        <w:tblInd w:w="-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3085" w:author="王卓" w:date="2025-10-15T10:28:30Z">
          <w:tblPr>
            <w:tblStyle w:val="7"/>
            <w:tblW w:w="9073" w:type="dxa"/>
            <w:tblInd w:w="-318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900"/>
        <w:gridCol w:w="6340"/>
        <w:gridCol w:w="1850"/>
        <w:tblGridChange w:id="3086">
          <w:tblGrid>
            <w:gridCol w:w="852"/>
            <w:gridCol w:w="6662"/>
            <w:gridCol w:w="155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87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087" w:author="王卓" w:date="2025-10-15T10:28:30Z">
            <w:trPr>
              <w:trHeight w:val="332" w:hRule="atLeast"/>
            </w:trPr>
          </w:trPrChange>
        </w:trPr>
        <w:tc>
          <w:tcPr>
            <w:tcW w:w="9090" w:type="dxa"/>
            <w:gridSpan w:val="3"/>
            <w:vAlign w:val="center"/>
            <w:tcPrChange w:id="3088" w:author="王卓" w:date="2025-10-15T10:28:30Z">
              <w:tcPr>
                <w:tcW w:w="9073" w:type="dxa"/>
                <w:gridSpan w:val="3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08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sz w:val="20"/>
                <w:szCs w:val="20"/>
                <w:lang w:val="en-US" w:eastAsia="zh-CN"/>
                <w:rPrChange w:id="3090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学生工作（分类号DQ14）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9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091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center"/>
            <w:tcPrChange w:id="3092" w:author="王卓" w:date="2025-10-15T10:28:30Z">
              <w:tcPr>
                <w:tcW w:w="85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0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340" w:type="dxa"/>
            <w:shd w:val="clear" w:color="auto" w:fill="auto"/>
            <w:vAlign w:val="top"/>
            <w:tcPrChange w:id="3095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30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850" w:type="dxa"/>
            <w:shd w:val="clear" w:color="auto" w:fill="auto"/>
            <w:vAlign w:val="top"/>
            <w:tcPrChange w:id="3098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0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0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atLeast"/>
          <w:trPrChange w:id="3101" w:author="王卓" w:date="2025-10-15T10:28:30Z">
            <w:trPr>
              <w:trHeight w:val="291" w:hRule="atLeast"/>
            </w:trPr>
          </w:trPrChange>
        </w:trPr>
        <w:tc>
          <w:tcPr>
            <w:tcW w:w="900" w:type="dxa"/>
            <w:vAlign w:val="center"/>
            <w:tcPrChange w:id="3102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340" w:type="dxa"/>
            <w:tcPrChange w:id="3105" w:author="王卓" w:date="2025-10-15T10:28:30Z">
              <w:tcPr>
                <w:tcW w:w="6662" w:type="dxa"/>
              </w:tcPr>
            </w:tcPrChange>
          </w:tcPr>
          <w:p>
            <w:pPr>
              <w:pStyle w:val="3"/>
              <w:spacing w:line="280" w:lineRule="exact"/>
              <w:rPr>
                <w:rFonts w:hint="eastAsia" w:ascii="仿宋_GB2312" w:hAnsi="仿宋_GB2312" w:eastAsia="仿宋_GB2312" w:cs="仿宋_GB2312"/>
                <w:b w:val="0"/>
                <w:sz w:val="20"/>
                <w:rPrChange w:id="31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sz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0"/>
                <w:rPrChange w:id="31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sz w:val="20"/>
                  </w:rPr>
                </w:rPrChange>
              </w:rPr>
              <w:t>上级关于学生工作的文件材料</w:t>
            </w:r>
          </w:p>
        </w:tc>
        <w:tc>
          <w:tcPr>
            <w:tcW w:w="1850" w:type="dxa"/>
            <w:tcPrChange w:id="3108" w:author="王卓" w:date="2025-10-15T10:28:30Z">
              <w:tcPr>
                <w:tcW w:w="1559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1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50" w:hRule="atLeast"/>
          <w:trPrChange w:id="3111" w:author="王卓" w:date="2025-10-15T10:28:30Z">
            <w:trPr>
              <w:trHeight w:val="550" w:hRule="atLeast"/>
            </w:trPr>
          </w:trPrChange>
        </w:trPr>
        <w:tc>
          <w:tcPr>
            <w:tcW w:w="900" w:type="dxa"/>
            <w:vAlign w:val="center"/>
            <w:tcPrChange w:id="3112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340" w:type="dxa"/>
            <w:tcPrChange w:id="3115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学生工作获省部级以上奖励材料（先进集体、个人申报材料、审批文件材料等）</w:t>
            </w:r>
          </w:p>
        </w:tc>
        <w:tc>
          <w:tcPr>
            <w:tcW w:w="1850" w:type="dxa"/>
            <w:vAlign w:val="center"/>
            <w:tcPrChange w:id="3118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2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21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22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340" w:type="dxa"/>
            <w:tcPrChange w:id="3125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850" w:type="dxa"/>
            <w:vAlign w:val="center"/>
            <w:tcPrChange w:id="3128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3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31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32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340" w:type="dxa"/>
            <w:tcPrChange w:id="3135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本单位编制的制度文件材料汇编（与电子文档同步移交）</w:t>
            </w:r>
          </w:p>
        </w:tc>
        <w:tc>
          <w:tcPr>
            <w:tcW w:w="1850" w:type="dxa"/>
            <w:vAlign w:val="center"/>
            <w:tcPrChange w:id="3138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41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141" w:author="王卓" w:date="2025-10-15T10:28:30Z">
            <w:trPr>
              <w:trHeight w:val="285" w:hRule="atLeast"/>
            </w:trPr>
          </w:trPrChange>
        </w:trPr>
        <w:tc>
          <w:tcPr>
            <w:tcW w:w="900" w:type="dxa"/>
            <w:vAlign w:val="center"/>
            <w:tcPrChange w:id="3142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1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340" w:type="dxa"/>
            <w:tcPrChange w:id="3145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会议记录和重要统计报表等</w:t>
            </w:r>
          </w:p>
        </w:tc>
        <w:tc>
          <w:tcPr>
            <w:tcW w:w="1850" w:type="dxa"/>
            <w:vAlign w:val="center"/>
            <w:tcPrChange w:id="3150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53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53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54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6340" w:type="dxa"/>
            <w:tcPrChange w:id="3157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各院系学生工作干部（含副书记、团委干部、辅导员）名单</w:t>
            </w:r>
          </w:p>
        </w:tc>
        <w:tc>
          <w:tcPr>
            <w:tcW w:w="1850" w:type="dxa"/>
            <w:vAlign w:val="center"/>
            <w:tcPrChange w:id="3160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63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63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64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6340" w:type="dxa"/>
            <w:tcPrChange w:id="3167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学生勤工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1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助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学材料（计划、措施等管理文件）</w:t>
            </w:r>
          </w:p>
        </w:tc>
        <w:tc>
          <w:tcPr>
            <w:tcW w:w="1850" w:type="dxa"/>
            <w:vAlign w:val="center"/>
            <w:tcPrChange w:id="317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7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7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7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6340" w:type="dxa"/>
            <w:tcPrChange w:id="3179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奖励、资助学生名册（含电子文件）</w:t>
            </w:r>
          </w:p>
        </w:tc>
        <w:tc>
          <w:tcPr>
            <w:tcW w:w="1850" w:type="dxa"/>
            <w:vAlign w:val="center"/>
            <w:tcPrChange w:id="318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8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8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8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6340" w:type="dxa"/>
            <w:tcPrChange w:id="3189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1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学生意外事件处理材料</w:t>
            </w:r>
          </w:p>
        </w:tc>
        <w:tc>
          <w:tcPr>
            <w:tcW w:w="1850" w:type="dxa"/>
            <w:vAlign w:val="center"/>
            <w:tcPrChange w:id="319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1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1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9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19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19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9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1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340" w:type="dxa"/>
            <w:tcPrChange w:id="3199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2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学生手册</w:t>
            </w:r>
          </w:p>
        </w:tc>
        <w:tc>
          <w:tcPr>
            <w:tcW w:w="1850" w:type="dxa"/>
            <w:vAlign w:val="center"/>
            <w:tcPrChange w:id="320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2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0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0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20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0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0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6340" w:type="dxa"/>
            <w:tcPrChange w:id="3209" w:author="王卓" w:date="2025-10-15T10:28:30Z">
              <w:tcPr>
                <w:tcW w:w="6662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2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举办和承办的国际和全国性重大会议活动材料（大会议程、审批文件材料等）</w:t>
            </w:r>
          </w:p>
        </w:tc>
        <w:tc>
          <w:tcPr>
            <w:tcW w:w="1850" w:type="dxa"/>
            <w:vAlign w:val="center"/>
            <w:tcPrChange w:id="321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2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1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1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21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1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6340" w:type="dxa"/>
            <w:vAlign w:val="center"/>
            <w:tcPrChange w:id="3219" w:author="王卓" w:date="2025-10-15T10:28:30Z">
              <w:tcPr>
                <w:tcW w:w="6662" w:type="dxa"/>
                <w:vAlign w:val="center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2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850" w:type="dxa"/>
            <w:vAlign w:val="center"/>
            <w:tcPrChange w:id="3222" w:author="王卓" w:date="2025-10-15T10:28:30Z">
              <w:tcPr>
                <w:tcW w:w="155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2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2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2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25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vAlign w:val="center"/>
            <w:tcPrChange w:id="3226" w:author="王卓" w:date="2025-10-15T10:28:30Z">
              <w:tcPr>
                <w:tcW w:w="852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2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6340" w:type="dxa"/>
            <w:shd w:val="clear" w:color="auto" w:fill="auto"/>
            <w:vAlign w:val="center"/>
            <w:tcPrChange w:id="3229" w:author="王卓" w:date="2025-10-15T10:28:30Z">
              <w:tcPr>
                <w:tcW w:w="66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23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850" w:type="dxa"/>
            <w:shd w:val="clear" w:color="auto" w:fill="auto"/>
            <w:vAlign w:val="center"/>
            <w:tcPrChange w:id="3232" w:author="王卓" w:date="2025-10-15T10:28:30Z">
              <w:tcPr>
                <w:tcW w:w="1559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23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35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35" w:author="王卓" w:date="2025-10-15T10:28:30Z">
            <w:trPr>
              <w:trHeight w:val="332" w:hRule="atLeast"/>
            </w:trPr>
          </w:trPrChange>
        </w:trPr>
        <w:tc>
          <w:tcPr>
            <w:tcW w:w="9090" w:type="dxa"/>
            <w:gridSpan w:val="3"/>
            <w:vAlign w:val="center"/>
            <w:tcPrChange w:id="3236" w:author="王卓" w:date="2025-10-15T10:28:30Z">
              <w:tcPr>
                <w:tcW w:w="9073" w:type="dxa"/>
                <w:gridSpan w:val="3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37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3238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就业指导服务（分类号JX1217）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3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3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4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2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2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340" w:type="dxa"/>
            <w:shd w:val="clear" w:color="auto" w:fill="auto"/>
            <w:vAlign w:val="top"/>
            <w:tcPrChange w:id="324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2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32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850" w:type="dxa"/>
            <w:shd w:val="clear" w:color="auto" w:fill="auto"/>
            <w:vAlign w:val="top"/>
            <w:tcPrChange w:id="324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2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2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4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4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5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5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6340" w:type="dxa"/>
            <w:shd w:val="clear" w:color="auto" w:fill="auto"/>
            <w:vAlign w:val="top"/>
            <w:tcPrChange w:id="325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5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毕业生工作计划、简报、总结</w:t>
            </w:r>
          </w:p>
        </w:tc>
        <w:tc>
          <w:tcPr>
            <w:tcW w:w="1850" w:type="dxa"/>
            <w:shd w:val="clear" w:color="auto" w:fill="auto"/>
            <w:vAlign w:val="top"/>
            <w:tcPrChange w:id="325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5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5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5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6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6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6340" w:type="dxa"/>
            <w:shd w:val="clear" w:color="auto" w:fill="auto"/>
            <w:vAlign w:val="top"/>
            <w:tcPrChange w:id="326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6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毕业生供需统计、计划、合同</w:t>
            </w:r>
          </w:p>
        </w:tc>
        <w:tc>
          <w:tcPr>
            <w:tcW w:w="1850" w:type="dxa"/>
            <w:shd w:val="clear" w:color="auto" w:fill="auto"/>
            <w:vAlign w:val="top"/>
            <w:tcPrChange w:id="326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6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6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6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7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7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46</w:t>
            </w:r>
          </w:p>
        </w:tc>
        <w:tc>
          <w:tcPr>
            <w:tcW w:w="6340" w:type="dxa"/>
            <w:shd w:val="clear" w:color="auto" w:fill="auto"/>
            <w:vAlign w:val="top"/>
            <w:tcPrChange w:id="327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7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毕业生质量跟踪调查和信息反馈材料</w:t>
            </w:r>
          </w:p>
        </w:tc>
        <w:tc>
          <w:tcPr>
            <w:tcW w:w="1850" w:type="dxa"/>
            <w:shd w:val="clear" w:color="auto" w:fill="auto"/>
            <w:vAlign w:val="top"/>
            <w:tcPrChange w:id="327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7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7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7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8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8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17</w:t>
            </w:r>
          </w:p>
        </w:tc>
        <w:tc>
          <w:tcPr>
            <w:tcW w:w="6340" w:type="dxa"/>
            <w:shd w:val="clear" w:color="auto" w:fill="auto"/>
            <w:vAlign w:val="top"/>
            <w:tcPrChange w:id="328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8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毕业生年度就业情况统计</w:t>
            </w:r>
          </w:p>
        </w:tc>
        <w:tc>
          <w:tcPr>
            <w:tcW w:w="1850" w:type="dxa"/>
            <w:shd w:val="clear" w:color="auto" w:fill="auto"/>
            <w:vAlign w:val="top"/>
            <w:tcPrChange w:id="328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289" w:author="王卓" w:date="2025-10-15T10:2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2" w:hRule="atLeast"/>
          <w:trPrChange w:id="3289" w:author="王卓" w:date="2025-10-15T10:28:30Z">
            <w:trPr>
              <w:trHeight w:val="332" w:hRule="atLeast"/>
            </w:trPr>
          </w:trPrChange>
        </w:trPr>
        <w:tc>
          <w:tcPr>
            <w:tcW w:w="900" w:type="dxa"/>
            <w:shd w:val="clear" w:color="auto" w:fill="auto"/>
            <w:vAlign w:val="top"/>
            <w:tcPrChange w:id="3290" w:author="王卓" w:date="2025-10-15T10:28:30Z">
              <w:tcPr>
                <w:tcW w:w="85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9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18</w:t>
            </w:r>
          </w:p>
        </w:tc>
        <w:tc>
          <w:tcPr>
            <w:tcW w:w="6340" w:type="dxa"/>
            <w:shd w:val="clear" w:color="auto" w:fill="auto"/>
            <w:vAlign w:val="top"/>
            <w:tcPrChange w:id="3293" w:author="王卓" w:date="2025-10-15T10:28:30Z">
              <w:tcPr>
                <w:tcW w:w="6662" w:type="dxa"/>
                <w:shd w:val="clear" w:color="auto" w:fill="auto"/>
                <w:vAlign w:val="top"/>
              </w:tcPr>
            </w:tcPrChange>
          </w:tcPr>
          <w:p>
            <w:pPr>
              <w:tabs>
                <w:tab w:val="left" w:pos="1100"/>
                <w:tab w:val="left" w:pos="7400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9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2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全校就业工作会议文件材料</w:t>
            </w:r>
          </w:p>
        </w:tc>
        <w:tc>
          <w:tcPr>
            <w:tcW w:w="1850" w:type="dxa"/>
            <w:shd w:val="clear" w:color="auto" w:fill="auto"/>
            <w:vAlign w:val="top"/>
            <w:tcPrChange w:id="3296" w:author="王卓" w:date="2025-10-15T10:28:30Z">
              <w:tcPr>
                <w:tcW w:w="1559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9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2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299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30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30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计划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30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财务处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330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30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采购与招投标管理中心）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30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30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30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（分类号：CK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330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30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SB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31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）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311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                </w:t>
      </w:r>
    </w:p>
    <w:tbl>
      <w:tblPr>
        <w:tblStyle w:val="7"/>
        <w:tblW w:w="9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6670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086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31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331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财务综合（分类号CK11）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3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31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3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31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上级有关财务工作的文件材料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本校财务管理规定、计划、总结、请示、批复等文件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学校上报教育主管部门的年度预算、决算及批复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与银行账户管理、支票使用等相关的文件，与银行合作的协议、合同等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上级有关财务、税收、物价大检查文件及学校情况报告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国家对税务问题的规定及学校税金工作的统计和减免税额的请示、批复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上级关于物价管理文件规定及反映学校执行情况材料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学校对外投资、贷款执行中形成的有关材料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学校财务工作总结、情况分析、统计资料、大事记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学校有关会计工作、财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3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工作会议记录、纪要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财务工作省部级以上奖励材料（先进集体、个人申报材料、审批文件材料等）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财会档案移交保管清册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3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财会档案销毁清册、鉴定意见书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3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4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6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4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4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40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4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4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4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086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4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41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会计报表（分类号CK12）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14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1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1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1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年度决算报表（含基建综合决算）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1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1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2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2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2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2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年度预算报表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2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2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26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2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2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2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年度以上规划表、分配计划、测算表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3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3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32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3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3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3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年度以上各种统计报表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3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3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3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4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4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财务会计报告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4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4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08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4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ins w:id="3445" w:author="王卓" w:date="2025-10-15T10:22:15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eastAsia="zh-CN"/>
                </w:rPr>
                <w:t>会计账簿</w:t>
              </w:r>
            </w:ins>
            <w:del w:id="3446" w:author="王卓" w:date="2025-10-15T10:22:15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rPrChange w:id="3447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12"/>
                      <w:sz w:val="20"/>
                      <w:szCs w:val="20"/>
                    </w:rPr>
                  </w:rPrChange>
                </w:rPr>
                <w:delText>会计帐簿</w:delText>
              </w:r>
            </w:del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44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（分类号CK13）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4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5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56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5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5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5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涉及外事会计</w:t>
            </w:r>
            <w:ins w:id="3460" w:author="王卓" w:date="2025-10-15T10:22:18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vertAlign w:val="baseline"/>
                  <w:lang w:val="en-US" w:eastAsia="zh-CN"/>
                </w:rPr>
                <w:t>账簿</w:t>
              </w:r>
            </w:ins>
            <w:del w:id="3461" w:author="王卓" w:date="2025-10-15T10:22:18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vertAlign w:val="baseline"/>
                  <w:lang w:val="en-US" w:eastAsia="zh-CN"/>
                  <w:rPrChange w:id="3462" w:author="王卓" w:date="2025-10-15T10:19:44Z">
                    <w:rPr>
                      <w:rFonts w:hint="eastAsia" w:ascii="华文仿宋" w:hAnsi="华文仿宋" w:eastAsia="华文仿宋" w:cs="华文仿宋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账薄</w:delText>
              </w:r>
            </w:del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6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6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66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6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6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6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总账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7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2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23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7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日记账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7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8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7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34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8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8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明细账、分户或登记账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8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8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84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8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25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8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8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学校专项基金</w:t>
            </w:r>
            <w:ins w:id="3488" w:author="王卓" w:date="2025-10-15T10:22:21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vertAlign w:val="baseline"/>
                  <w:lang w:val="en-US" w:eastAsia="zh-CN"/>
                </w:rPr>
                <w:t>账簿</w:t>
              </w:r>
            </w:ins>
            <w:del w:id="3489" w:author="王卓" w:date="2025-10-15T10:22:21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vertAlign w:val="baseline"/>
                  <w:lang w:val="en-US" w:eastAsia="zh-CN"/>
                  <w:rPrChange w:id="3490" w:author="王卓" w:date="2025-10-15T10:19:44Z">
                    <w:rPr>
                      <w:rFonts w:hint="eastAsia" w:ascii="华文仿宋" w:hAnsi="华文仿宋" w:eastAsia="华文仿宋" w:cs="华文仿宋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账薄</w:delText>
              </w:r>
            </w:del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49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9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9086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49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495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会计凭证（分类号CK14）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96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4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4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4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0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2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</w:t>
            </w:r>
          </w:p>
        </w:tc>
        <w:tc>
          <w:tcPr>
            <w:tcW w:w="6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0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涉及外事的会计凭证</w:t>
            </w:r>
          </w:p>
        </w:tc>
        <w:tc>
          <w:tcPr>
            <w:tcW w:w="155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0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8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0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27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1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原始凭证、记账凭证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1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4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28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1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银行存款余额调节表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1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1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0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29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2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银行对账单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2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6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30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2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2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涉及债权、债务及未清理完毕的凭证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 w:bidi="ar-SA"/>
                <w:rPrChange w:id="353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3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908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vertAlign w:val="baseline"/>
                <w:lang w:val="en-US" w:eastAsia="zh-CN"/>
                <w:rPrChange w:id="353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53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工资清册（分类号CK15）</w:t>
            </w: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353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35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3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5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1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31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54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工资发放名册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54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7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32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4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55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工资转移、证明、通知存根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5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55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53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5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33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5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55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各种奖金、奖学金、国家助学贷款、助学金名册等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5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55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55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9086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560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val="en-US" w:eastAsia="zh-CN"/>
                <w:rPrChange w:id="356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采购与招投标（分类号SB12</w:t>
            </w:r>
            <w:ins w:id="3562" w:author="王卓" w:date="2025-10-15T10:22:22Z">
              <w:r>
                <w:rPr>
                  <w:rFonts w:hint="eastAsia" w:ascii="仿宋_GB2312" w:hAnsi="仿宋_GB2312" w:eastAsia="仿宋_GB2312" w:cs="仿宋_GB2312"/>
                  <w:b/>
                  <w:bCs/>
                  <w:kern w:val="0"/>
                  <w:sz w:val="20"/>
                  <w:szCs w:val="20"/>
                  <w:lang w:val="en-US" w:eastAsia="zh-CN"/>
                </w:rPr>
                <w:t>）</w:t>
              </w:r>
            </w:ins>
            <w:del w:id="3563" w:author="王卓" w:date="2025-10-15T10:22:22Z">
              <w:r>
                <w:rPr>
                  <w:rFonts w:hint="eastAsia" w:ascii="仿宋_GB2312" w:hAnsi="仿宋_GB2312" w:eastAsia="仿宋_GB2312" w:cs="仿宋_GB2312"/>
                  <w:b/>
                  <w:bCs/>
                  <w:kern w:val="0"/>
                  <w:sz w:val="20"/>
                  <w:szCs w:val="20"/>
                  <w:lang w:val="en-US" w:eastAsia="zh-CN"/>
                  <w:rPrChange w:id="3564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kern w:val="0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56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56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3568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3569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57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57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7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34</w:t>
            </w: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7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上级有关采购与招投标管理的文件</w:t>
            </w:r>
          </w:p>
        </w:tc>
        <w:tc>
          <w:tcPr>
            <w:tcW w:w="1553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7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35</w:t>
            </w: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本单位编制的制度文件汇编材料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36</w:t>
            </w: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8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本校采购与招投标的各类统计报表</w:t>
            </w:r>
          </w:p>
        </w:tc>
        <w:tc>
          <w:tcPr>
            <w:tcW w:w="1553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9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5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37</w:t>
            </w: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招投标合同、协议文件</w:t>
            </w:r>
          </w:p>
        </w:tc>
        <w:tc>
          <w:tcPr>
            <w:tcW w:w="1553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9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59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9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（1）招标计划及审批文件、招标公告、招标书、招标修改文件、答疑文件、招标委托合同、资格预审文件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5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5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0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0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（2）中标的投标书、澄清、修正补充文件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0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0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（3）开标记录、评标人员签字表、评标纪律、毫不相干办法、评标细则、打分表、汇总表、评审意见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1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1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（4）评标报告、定标文件、中标通知书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1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1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（5）市场调研、论证活动记录、谈判文件、询价通知书、响应文件，供应商的推荐、评审、确定文件，政府采购、竞争性谈判、单一来源采购协调记录、质疑答复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1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2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2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（6）合同准备、谈判、审批文件，合同书、协议书，合同执行、合同变更、合同索赔、合同了结文件、合同台账、验收证明等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vMerge w:val="continue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62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</w:p>
        </w:tc>
        <w:tc>
          <w:tcPr>
            <w:tcW w:w="6670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2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（7）学校各类采购项目协议书和附件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6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63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6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38</w:t>
            </w:r>
          </w:p>
        </w:tc>
        <w:tc>
          <w:tcPr>
            <w:tcW w:w="6670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3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采购与招投标管理工作获省部级以上奖励材料（先进集体、个人申报材料、审批文件材料等）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636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63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归档责任单位：国有资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63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产与实验室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63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管理处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64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    （分类号SB</w:t>
      </w:r>
      <w:ins w:id="3641" w:author="王卓" w:date="2025-10-15T10:22:24Z">
        <w:r>
          <w:rPr>
            <w:rFonts w:hint="eastAsia" w:ascii="仿宋_GB2312" w:hAnsi="仿宋_GB2312" w:eastAsia="仿宋_GB2312" w:cs="仿宋_GB2312"/>
            <w:b/>
            <w:bCs w:val="0"/>
            <w:spacing w:val="12"/>
            <w:sz w:val="20"/>
            <w:szCs w:val="20"/>
            <w:lang w:val="en-US" w:eastAsia="zh-CN"/>
          </w:rPr>
          <w:t>）</w:t>
        </w:r>
      </w:ins>
      <w:del w:id="3642" w:author="王卓" w:date="2025-10-15T10:22:24Z">
        <w:r>
          <w:rPr>
            <w:rFonts w:hint="eastAsia" w:ascii="仿宋_GB2312" w:hAnsi="仿宋_GB2312" w:eastAsia="仿宋_GB2312" w:cs="仿宋_GB2312"/>
            <w:b/>
            <w:bCs w:val="0"/>
            <w:spacing w:val="12"/>
            <w:sz w:val="20"/>
            <w:szCs w:val="20"/>
            <w:lang w:val="en-US" w:eastAsia="zh-CN"/>
            <w:rPrChange w:id="3643" w:author="王卓" w:date="2025-10-15T10:19:44Z">
              <w:rPr>
                <w:rFonts w:hint="eastAsia" w:ascii="华文仿宋" w:hAnsi="华文仿宋" w:eastAsia="华文仿宋" w:cs="华文仿宋"/>
                <w:b/>
                <w:bCs w:val="0"/>
                <w:spacing w:val="12"/>
                <w:sz w:val="20"/>
                <w:szCs w:val="20"/>
                <w:lang w:val="en-US" w:eastAsia="zh-CN"/>
              </w:rPr>
            </w:rPrChange>
          </w:rPr>
          <w:delText>)</w:delText>
        </w:r>
      </w:del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645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         </w:t>
      </w:r>
    </w:p>
    <w:tbl>
      <w:tblPr>
        <w:tblStyle w:val="7"/>
        <w:tblW w:w="8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6529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87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64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综合（分类号SB11）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4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5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6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6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上级有关仪器、设备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6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实验室管理、实验室技术安全工作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的文件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校仪器、设备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6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管理相关的规章制度、工作计划、报告、总结、调查材料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仪器、设备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6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管理工作获省部级以上奖励材料（先进集体、个人申报材料、审批文件材料等）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校仪器、设备购置计划、报告及经费分配方案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6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 xml:space="preserve">校仪器、设备移交清册及仪器设备报废、调拨报告和批复  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6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6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贵重仪器设备的处置、调拨、转让、报废等报告和批复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7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0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全校实验室工作会议</w:t>
            </w:r>
            <w:ins w:id="3706" w:author="王卓" w:date="2025-10-15T10:22:28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</w:rPr>
                <w:t>材料</w:t>
              </w:r>
            </w:ins>
            <w:del w:id="3707" w:author="王卓" w:date="2025-10-15T10:22:28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  <w:rPrChange w:id="3708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  <w:lang w:val="en-US" w:eastAsia="zh-CN"/>
                    </w:rPr>
                  </w:rPrChange>
                </w:rPr>
                <w:delText>村料</w:delText>
              </w:r>
            </w:del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各类有关实验室管理的请示、报告及批复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6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1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1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7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校有关仪器、设备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7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的综合性统计材料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7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28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2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0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实验室评估工作中</w:t>
            </w:r>
            <w:ins w:id="3732" w:author="王卓" w:date="2025-10-15T10:22:4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</w:rPr>
                <w:t>形成</w:t>
              </w:r>
            </w:ins>
            <w:del w:id="3733" w:author="王卓" w:date="2025-10-15T10:22:4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val="en-US" w:eastAsia="zh-CN"/>
                  <w:rPrChange w:id="3734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  <w:lang w:val="en-US" w:eastAsia="zh-CN"/>
                    </w:rPr>
                  </w:rPrChange>
                </w:rPr>
                <w:delText>开成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的重要材料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39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4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652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41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实验室安全事故处置形成的材料</w:t>
            </w:r>
          </w:p>
        </w:tc>
        <w:tc>
          <w:tcPr>
            <w:tcW w:w="15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43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45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4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65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4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0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4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51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375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65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5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0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5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8872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7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75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仪器设备（分类号SB12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375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376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设备价值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3761" w:author="王卓" w:date="2025-10-15T10:19:44Z">
                  <w:rPr>
                    <w:rFonts w:hint="eastAsia" w:ascii="宋体" w:hAnsi="宋体" w:eastAsia="宋体" w:cs="宋体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≧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76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50万）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6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序 号</w:t>
            </w:r>
          </w:p>
        </w:tc>
        <w:tc>
          <w:tcPr>
            <w:tcW w:w="65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6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37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0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76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7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69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14</w:t>
            </w:r>
          </w:p>
        </w:tc>
        <w:tc>
          <w:tcPr>
            <w:tcW w:w="65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7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 xml:space="preserve">申购报告、计划、论证报告（论证会文件、记录等） </w:t>
            </w:r>
          </w:p>
        </w:tc>
        <w:tc>
          <w:tcPr>
            <w:tcW w:w="150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7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5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7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7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上级或</w:t>
            </w:r>
            <w:ins w:id="3779" w:author="王卓" w:date="2025-10-15T10:22:53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lang w:eastAsia="zh-CN"/>
                </w:rPr>
                <w:t>主管领导</w:t>
              </w:r>
            </w:ins>
            <w:del w:id="3780" w:author="王卓" w:date="2025-10-15T10:22:53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rPrChange w:id="3781" w:author="王卓" w:date="2025-10-15T10:19:44Z">
                    <w:rPr>
                      <w:rFonts w:hint="eastAsia" w:ascii="华文仿宋" w:hAnsi="华文仿宋" w:eastAsia="华文仿宋" w:cs="华文仿宋"/>
                      <w:kern w:val="0"/>
                      <w:sz w:val="20"/>
                      <w:szCs w:val="20"/>
                    </w:rPr>
                  </w:rPrChange>
                </w:rPr>
                <w:delText>主管理领导</w:delText>
              </w:r>
            </w:del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8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批复和准购批示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8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8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86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8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8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8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中标材料、定购合同（复印件）和会议记录、纪要等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9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2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9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进口仪器设备购置合同、验收报告书、商检证明等有关的技术商务文件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79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8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79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0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开箱记录及装箱单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0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4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0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安装、调试记录和双方签字移交文件、保修单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0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0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0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1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大型重要仪器设备开箱、安装、调试记录和双方签字移交文件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1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6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1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1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验收报告及文件材料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2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2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22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2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2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2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索赔</w:t>
            </w:r>
            <w:ins w:id="3826" w:author="王卓" w:date="2025-10-15T10:23:00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lang w:eastAsia="zh-CN"/>
                </w:rPr>
                <w:t>来往</w:t>
              </w:r>
            </w:ins>
            <w:del w:id="3827" w:author="王卓" w:date="2025-10-15T10:23:00Z">
              <w:r>
                <w:rPr>
                  <w:rFonts w:hint="eastAsia" w:ascii="仿宋_GB2312" w:hAnsi="仿宋_GB2312" w:eastAsia="仿宋_GB2312" w:cs="仿宋_GB2312"/>
                  <w:kern w:val="0"/>
                  <w:sz w:val="20"/>
                  <w:szCs w:val="20"/>
                  <w:rPrChange w:id="3828" w:author="王卓" w:date="2025-10-15T10:19:44Z">
                    <w:rPr>
                      <w:rFonts w:hint="eastAsia" w:ascii="华文仿宋" w:hAnsi="华文仿宋" w:eastAsia="华文仿宋" w:cs="华文仿宋"/>
                      <w:kern w:val="0"/>
                      <w:sz w:val="20"/>
                      <w:szCs w:val="20"/>
                    </w:rPr>
                  </w:rPrChange>
                </w:rPr>
                <w:delText>来住</w:delText>
              </w:r>
            </w:del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3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函件及结果文件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3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3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3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说明书及全套随机文件材料（主要包括认证报告、采购合同、技术资料、操作手册、电路图、安装调试验收报告等）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3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与设备共存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39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1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4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使用、检修、故障事故记录（设备履历书）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4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与设备共存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5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7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48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重大事故的调查分析及处理意见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49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50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与设备共存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51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52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53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5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技术改造和开发过程中形成的技术文件材料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3855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rPrChange w:id="3856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</w:rPr>
                </w:rPrChange>
              </w:rPr>
              <w:t>与设备共存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857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85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归档责任单位：国际交流处（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85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满澳台事务办公室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86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386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386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（分类号：WS）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3863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             </w:t>
      </w:r>
    </w:p>
    <w:tbl>
      <w:tblPr>
        <w:tblStyle w:val="7"/>
        <w:tblW w:w="8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6609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3864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865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综合材料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3866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386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分类号WS11</w:t>
            </w:r>
            <w:ins w:id="3868" w:author="王卓" w:date="2025-10-15T10:23:12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</w:rPr>
                <w:t>）</w:t>
              </w:r>
            </w:ins>
            <w:del w:id="3869" w:author="王卓" w:date="2025-10-15T10:23:12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12"/>
                  <w:sz w:val="20"/>
                  <w:szCs w:val="20"/>
                  <w:lang w:val="en-US" w:eastAsia="zh-CN"/>
                  <w:rPrChange w:id="3870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12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87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87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3874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3875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87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87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6609" w:type="dxa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8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上级有关国际交流、国际教育、留学生管理的文件</w:t>
            </w:r>
          </w:p>
        </w:tc>
        <w:tc>
          <w:tcPr>
            <w:tcW w:w="1525" w:type="dxa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8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2</w:t>
            </w:r>
          </w:p>
        </w:tc>
        <w:tc>
          <w:tcPr>
            <w:tcW w:w="6609" w:type="dxa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8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学校国际交流、国际教育、留学生管理规章制度、计划、总结、简报等</w:t>
            </w:r>
          </w:p>
        </w:tc>
        <w:tc>
          <w:tcPr>
            <w:tcW w:w="1525" w:type="dxa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8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6609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8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国际交流、国际教育、留学生管理获省部级以上奖励材料（先进集体、个人申报材料、审批文件材料等）</w:t>
            </w:r>
          </w:p>
        </w:tc>
        <w:tc>
          <w:tcPr>
            <w:tcW w:w="152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8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8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6609" w:type="dxa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8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8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2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39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6609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39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2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39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0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39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1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39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915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出国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3916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391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出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91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境（分类号WS12）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1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2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3921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3922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2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2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4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2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7</w:t>
            </w:r>
          </w:p>
        </w:tc>
        <w:tc>
          <w:tcPr>
            <w:tcW w:w="6609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2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上级对出国（境）人员的有关文件材料</w:t>
            </w:r>
          </w:p>
        </w:tc>
        <w:tc>
          <w:tcPr>
            <w:tcW w:w="1525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3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3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出国（境）人员考察、访问材料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3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3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3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出国（境）讲学、研究人员有关材料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4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4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4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出国（境）人员的有关材料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4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4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5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出国人员名册　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5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5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学校外事活动重要照片及说明材料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97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9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96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来校（分类号WS13）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6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6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3965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3966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6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6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6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7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上级邀请、聘请外籍人士的计划、批复和来往函件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7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外国党政官员、各界人士来校参观访问的文字材料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8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8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来校进修、短期培训研究的外籍人士有关材料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8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39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97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39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98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国际合作与会议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eastAsia="zh-CN"/>
                <w:rPrChange w:id="398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eastAsia="zh-CN"/>
                  </w:rPr>
                </w:rPrChange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399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分类号WS14）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9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9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3993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3994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399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399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9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39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399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中外合作校际交流协议、合同、项目、纪要材料、备忘录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0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0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授予外籍人士名誉称号的材料　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0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0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1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双方互赠的礼品、纪念品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1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学校举办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国际会议的有关文件材料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2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97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40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402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留学生（分类号WS15）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402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402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4026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4027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402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402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3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32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国际学生招生简章、新生录取材料及新生花名册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3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3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汉语言公共课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教学计划、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安排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表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4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4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48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4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汉语言公共课及非学历国际学生课程考试材料及成绩单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50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5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5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在校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学生名册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57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5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5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1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国际学生获院级以上奖励材料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3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6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7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国际学生参加各类竞赛获奖材料（汇总表及附件）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69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7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73" w:author="王卓" w:date="2025-10-15T10:19:44Z">
                  <w:rPr>
                    <w:rFonts w:hint="default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国际学生创作、表演的代表性作品；发表论文、专利（著作权）授权情况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7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40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7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0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毕业生名单、毕业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去向及有关材料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08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408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408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归档责任单位： 审计处                                   （分类号：XZ13） </w:t>
      </w:r>
    </w:p>
    <w:tbl>
      <w:tblPr>
        <w:tblStyle w:val="7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6563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40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40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5" w:type="dxa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0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上级关于审计工作的文件材料</w:t>
            </w:r>
          </w:p>
        </w:tc>
        <w:tc>
          <w:tcPr>
            <w:tcW w:w="1515" w:type="dxa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0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0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审计工作各类重要统计报表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审计项目立项、查处所形成的材料、凭证、结论报告、处理请示及批复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小额基建修缮工程内部审计定案表项目材料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本单位重要</w:t>
            </w:r>
            <w:ins w:id="4132" w:author="王卓" w:date="2025-10-15T10:23:1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会议记录</w:t>
              </w:r>
            </w:ins>
            <w:del w:id="4133" w:author="王卓" w:date="2025-10-15T10:23:1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4134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会议纪录</w:delText>
              </w:r>
            </w:del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审计工作获省部级以上奖励材料（先进集体、个人申报材料、审批文件材料等）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对领导干部经济责任审计所形成的材料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专项审计、调查形成的材料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基建、财务等其他审计材料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接受上级或外单位委托审计形成的报告及相关材料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6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17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1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1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1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417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41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6563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5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418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418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归档责任单位：基建后勤处（后勤保障服务中心）            （分类号：JJ、XZ）</w:t>
      </w:r>
    </w:p>
    <w:tbl>
      <w:tblPr>
        <w:tblStyle w:val="7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34"/>
        <w:gridCol w:w="6472"/>
        <w:gridCol w:w="1"/>
        <w:gridCol w:w="7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881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4182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418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基建综合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4184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（分类号：JJ11）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81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418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418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06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4187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4188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418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419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上级有关基建工作的文件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1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1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1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1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基建工作规章制度、简报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基建工作总体规划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基建工作获省部级以上奖励材料（先进集体、个人申报材料、审批文件材料等）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基建工作年度计划、总结、统计报表、管理性文件材料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基建工程财务预、决算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06" w:type="dxa"/>
            <w:gridSpan w:val="2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全校性总体规划、设计总平面图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水、电、气管、通讯网络分布图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地质勘探、地形测量材料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校区地形图、地籍图、校区规划图、地界图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校区道路、围墙布局图、规划图及有关文件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人防工程勘测、总体设计、地下干道布局图、现状图、竣工图的文件材料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全校土地范围红线图、地界图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征用土地协议书及补偿等凭证材料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15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征用房屋协议书及补偿等凭证材料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16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房屋产权及变更的文件材料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17</w:t>
            </w:r>
          </w:p>
        </w:tc>
        <w:tc>
          <w:tcPr>
            <w:tcW w:w="6506" w:type="dxa"/>
            <w:gridSpan w:val="2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ins w:id="4290" w:author="王卓" w:date="2025-10-15T10:23:3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土地使用权</w:t>
              </w:r>
            </w:ins>
            <w:del w:id="4291" w:author="王卓" w:date="2025-10-15T10:23:3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4292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土地使用及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变更的文件材料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2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2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42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18</w:t>
            </w:r>
          </w:p>
        </w:tc>
        <w:tc>
          <w:tcPr>
            <w:tcW w:w="650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42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3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43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43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  <w:rPrChange w:id="4303" w:author="王卓" w:date="2025-10-15T10:19:44Z">
                  <w:rPr>
                    <w:rFonts w:hint="default" w:ascii="华文仿宋" w:hAnsi="华文仿宋" w:eastAsia="华文仿宋" w:cs="华文仿宋"/>
                    <w:kern w:val="0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  <w:rPrChange w:id="4304" w:author="王卓" w:date="2025-10-15T10:19:44Z">
                  <w:rPr>
                    <w:rFonts w:hint="eastAsia" w:ascii="华文仿宋" w:hAnsi="华文仿宋" w:eastAsia="华文仿宋" w:cs="华文仿宋"/>
                    <w:kern w:val="0"/>
                    <w:sz w:val="20"/>
                    <w:szCs w:val="20"/>
                    <w:lang w:val="en-US" w:eastAsia="zh-CN"/>
                  </w:rPr>
                </w:rPrChange>
              </w:rPr>
              <w:t>19</w:t>
            </w:r>
          </w:p>
        </w:tc>
        <w:tc>
          <w:tcPr>
            <w:tcW w:w="6506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30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3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430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3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43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431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建筑工程项目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431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（分类号：JJ12）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类别</w:t>
            </w:r>
          </w:p>
        </w:tc>
        <w:tc>
          <w:tcPr>
            <w:tcW w:w="647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rPrChange w:id="4315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</w:rPr>
                </w:rPrChange>
              </w:rPr>
              <w:t>归档内容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431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一、工程准备阶段文件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项目建议书及项目建议批复文件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21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可行性研究报告批复文件及可行性研究报告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22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专家论证意见、项目评估文件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有关立项的会议纪要、领导批示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ins w:id="4345" w:author="王卓" w:date="2025-10-15T10:23:34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（二）</w:t>
              </w:r>
            </w:ins>
            <w:del w:id="4346" w:author="王卓" w:date="2025-10-15T10:23:34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347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(二)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建设用地、拆迁文件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选址申请及选址规划意见通知书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建设用地批准书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26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拆迁安置意见、协议、方案等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建设用地规划许可证及其附件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土地使用证明文件及其附件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建设用地钉桩通知单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ins w:id="4387" w:author="王卓" w:date="2025-10-15T10:23:3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（三）</w:t>
              </w:r>
            </w:ins>
            <w:del w:id="4388" w:author="王卓" w:date="2025-10-15T10:23:3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389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(三)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勘察、设计文件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9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30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3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ins w:id="4395" w:author="王卓" w:date="2025-10-15T10:23:41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工程地质勘察</w:t>
              </w:r>
            </w:ins>
            <w:del w:id="4396" w:author="王卓" w:date="2025-10-15T10:23:41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397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工程地址勘察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3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报告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0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31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水文</w:t>
            </w:r>
            <w:ins w:id="4406" w:author="王卓" w:date="2025-10-15T10:23:43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地基勘察</w:t>
              </w:r>
            </w:ins>
            <w:del w:id="4407" w:author="王卓" w:date="2025-10-15T10:23:43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408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地址勘察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报告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32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初步设计文件（说明书）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33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设计方案审查意见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34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人防、环保、消防等有关主管部门（对设计方案</w:t>
            </w:r>
            <w:ins w:id="4429" w:author="王卓" w:date="2025-10-15T10:23:4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）</w:t>
              </w:r>
            </w:ins>
            <w:del w:id="4430" w:author="王卓" w:date="2025-10-15T10:23:4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431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)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审查意见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3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35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3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设计计算书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36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施工图设计文件审查意见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37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BIM设计文件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38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节能设计备案文件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（四）招投标文件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39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勘察、设计招投标文件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40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勘察、设计合同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41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施工招投标文件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42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施工合同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43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工程监理招投标文件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44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监理合同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4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4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（五）开工审批文件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45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建设工程规划许可证及其附件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46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建设工程施工许可证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（六）工程造价文件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47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工程投资估算材料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48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工程设计概算材料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49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招标控制价格文件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50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合同价格文件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51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结算价格文件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（七）工程建设基本信息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52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工程概况信息表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53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建设单位工程项目负责人及现场管理人员名册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54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监理单位工程项目总监及监理人员名册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55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施工单位工程项目经理及质量管理人员名册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6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二、监理文件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（一）监理管理文件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56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监理规划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57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监理实施细则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58</w:t>
            </w:r>
          </w:p>
        </w:tc>
        <w:tc>
          <w:tcPr>
            <w:tcW w:w="6480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监理会议纪要</w:t>
            </w: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59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工作联系单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5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5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60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监理工程师通知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61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监理工程师通知回复单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62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工程暂停令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63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工程复工报审表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（二）进度控制文件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64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工程开工报审表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65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施工进度计划报审表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（三）质量控制文件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66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质量事故报告及处理资料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67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见证取样和送检人员备案表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68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见证记录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（四）造价控制文件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69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工程款支付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70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工程支付证书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6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71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工程变更费用报审表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72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费用索赔申请表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73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费用索赔审批表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（五）工期管理文件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74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工期延期申请表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75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6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6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工期延期审批表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（六）监理验收文件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76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竣工移交证书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1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77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监理资料移交书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三、施工文件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81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（一）施工管理文件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78</w:t>
            </w: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工程概况表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7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</w:tbl>
    <w:tbl>
      <w:tblPr>
        <w:tblStyle w:val="8"/>
        <w:tblpPr w:leftFromText="180" w:rightFromText="180" w:vertAnchor="text" w:horzAnchor="page" w:tblpX="1820" w:tblpY="596"/>
        <w:tblOverlap w:val="never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  <w:tblPrChange w:id="4726" w:author="王卓" w:date="2025-10-15T10:27:21Z">
          <w:tblPr>
            <w:tblStyle w:val="8"/>
            <w:tblpPr w:leftFromText="180" w:rightFromText="180" w:vertAnchor="text" w:horzAnchor="page" w:tblpX="1646" w:tblpY="596"/>
            <w:tblOverlap w:val="never"/>
            <w:tblW w:w="8748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35"/>
        <w:gridCol w:w="6381"/>
        <w:gridCol w:w="6"/>
        <w:gridCol w:w="1488"/>
        <w:tblGridChange w:id="4727">
          <w:tblGrid>
            <w:gridCol w:w="840"/>
            <w:gridCol w:w="6450"/>
            <w:gridCol w:w="6"/>
            <w:gridCol w:w="1452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2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2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79</w:t>
            </w:r>
          </w:p>
        </w:tc>
        <w:tc>
          <w:tcPr>
            <w:tcW w:w="6387" w:type="dxa"/>
            <w:gridSpan w:val="2"/>
            <w:tcPrChange w:id="473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分包单位资质报审表</w:t>
            </w:r>
          </w:p>
        </w:tc>
        <w:tc>
          <w:tcPr>
            <w:tcW w:w="1488" w:type="dxa"/>
            <w:vAlign w:val="center"/>
            <w:tcPrChange w:id="4735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3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3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80</w:t>
            </w:r>
          </w:p>
        </w:tc>
        <w:tc>
          <w:tcPr>
            <w:tcW w:w="6387" w:type="dxa"/>
            <w:gridSpan w:val="2"/>
            <w:tcPrChange w:id="474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建设单位质量事故勘察记录</w:t>
            </w:r>
          </w:p>
        </w:tc>
        <w:tc>
          <w:tcPr>
            <w:tcW w:w="1488" w:type="dxa"/>
            <w:vAlign w:val="center"/>
            <w:tcPrChange w:id="4745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4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4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81</w:t>
            </w:r>
          </w:p>
        </w:tc>
        <w:tc>
          <w:tcPr>
            <w:tcW w:w="6387" w:type="dxa"/>
            <w:gridSpan w:val="2"/>
            <w:tcPrChange w:id="475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建设工程质量事故报告书</w:t>
            </w:r>
          </w:p>
        </w:tc>
        <w:tc>
          <w:tcPr>
            <w:tcW w:w="1488" w:type="dxa"/>
            <w:vAlign w:val="center"/>
            <w:tcPrChange w:id="4755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5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5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82</w:t>
            </w:r>
          </w:p>
        </w:tc>
        <w:tc>
          <w:tcPr>
            <w:tcW w:w="6387" w:type="dxa"/>
            <w:gridSpan w:val="2"/>
            <w:tcPrChange w:id="476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见证试验检测汇总表</w:t>
            </w:r>
          </w:p>
        </w:tc>
        <w:tc>
          <w:tcPr>
            <w:tcW w:w="1488" w:type="dxa"/>
            <w:vAlign w:val="center"/>
            <w:tcPrChange w:id="4765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6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4769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（二）施工技术文件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7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7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83</w:t>
            </w:r>
          </w:p>
        </w:tc>
        <w:tc>
          <w:tcPr>
            <w:tcW w:w="6387" w:type="dxa"/>
            <w:gridSpan w:val="2"/>
            <w:tcPrChange w:id="477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图纸会审记录</w:t>
            </w:r>
          </w:p>
        </w:tc>
        <w:tc>
          <w:tcPr>
            <w:tcW w:w="1488" w:type="dxa"/>
            <w:vAlign w:val="center"/>
            <w:tcPrChange w:id="4779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8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8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84</w:t>
            </w:r>
          </w:p>
        </w:tc>
        <w:tc>
          <w:tcPr>
            <w:tcW w:w="6387" w:type="dxa"/>
            <w:gridSpan w:val="2"/>
            <w:tcPrChange w:id="478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设计变更通知单</w:t>
            </w:r>
          </w:p>
        </w:tc>
        <w:tc>
          <w:tcPr>
            <w:tcW w:w="1488" w:type="dxa"/>
            <w:vAlign w:val="center"/>
            <w:tcPrChange w:id="4789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79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79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85</w:t>
            </w:r>
          </w:p>
        </w:tc>
        <w:tc>
          <w:tcPr>
            <w:tcW w:w="6387" w:type="dxa"/>
            <w:gridSpan w:val="2"/>
            <w:tcPrChange w:id="479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7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工程洽商记录</w:t>
            </w:r>
            <w:ins w:id="4799" w:author="王卓" w:date="2025-10-15T10:23:49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（</w:t>
              </w:r>
            </w:ins>
            <w:del w:id="4800" w:author="王卓" w:date="2025-10-15T10:23:49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4801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(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技术核定单）</w:t>
            </w:r>
          </w:p>
        </w:tc>
        <w:tc>
          <w:tcPr>
            <w:tcW w:w="1488" w:type="dxa"/>
            <w:vAlign w:val="center"/>
            <w:tcPrChange w:id="4804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0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4808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（三）进度造价文件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1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1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86</w:t>
            </w:r>
          </w:p>
        </w:tc>
        <w:tc>
          <w:tcPr>
            <w:tcW w:w="6387" w:type="dxa"/>
            <w:gridSpan w:val="2"/>
            <w:tcPrChange w:id="481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工程开工报审表</w:t>
            </w:r>
          </w:p>
        </w:tc>
        <w:tc>
          <w:tcPr>
            <w:tcW w:w="1488" w:type="dxa"/>
            <w:vAlign w:val="center"/>
            <w:tcPrChange w:id="481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2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2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87</w:t>
            </w:r>
          </w:p>
        </w:tc>
        <w:tc>
          <w:tcPr>
            <w:tcW w:w="6387" w:type="dxa"/>
            <w:gridSpan w:val="2"/>
            <w:tcPrChange w:id="482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工程复工报审表</w:t>
            </w:r>
          </w:p>
        </w:tc>
        <w:tc>
          <w:tcPr>
            <w:tcW w:w="1488" w:type="dxa"/>
            <w:vAlign w:val="center"/>
            <w:tcPrChange w:id="482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3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3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88</w:t>
            </w:r>
          </w:p>
        </w:tc>
        <w:tc>
          <w:tcPr>
            <w:tcW w:w="6387" w:type="dxa"/>
            <w:gridSpan w:val="2"/>
            <w:tcPrChange w:id="483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工程延期申请表</w:t>
            </w:r>
          </w:p>
        </w:tc>
        <w:tc>
          <w:tcPr>
            <w:tcW w:w="1488" w:type="dxa"/>
            <w:vAlign w:val="center"/>
            <w:tcPrChange w:id="483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4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4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89</w:t>
            </w:r>
          </w:p>
        </w:tc>
        <w:tc>
          <w:tcPr>
            <w:tcW w:w="6387" w:type="dxa"/>
            <w:gridSpan w:val="2"/>
            <w:tcPrChange w:id="484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工程款支付申请表</w:t>
            </w:r>
          </w:p>
        </w:tc>
        <w:tc>
          <w:tcPr>
            <w:tcW w:w="1488" w:type="dxa"/>
            <w:vAlign w:val="center"/>
            <w:tcPrChange w:id="484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5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5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90</w:t>
            </w:r>
          </w:p>
        </w:tc>
        <w:tc>
          <w:tcPr>
            <w:tcW w:w="6387" w:type="dxa"/>
            <w:gridSpan w:val="2"/>
            <w:tcPrChange w:id="485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工程变更费用报审表</w:t>
            </w:r>
          </w:p>
        </w:tc>
        <w:tc>
          <w:tcPr>
            <w:tcW w:w="1488" w:type="dxa"/>
            <w:vAlign w:val="center"/>
            <w:tcPrChange w:id="485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6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6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91</w:t>
            </w:r>
          </w:p>
        </w:tc>
        <w:tc>
          <w:tcPr>
            <w:tcW w:w="6387" w:type="dxa"/>
            <w:gridSpan w:val="2"/>
            <w:tcPrChange w:id="486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费用索赔申请表</w:t>
            </w:r>
          </w:p>
        </w:tc>
        <w:tc>
          <w:tcPr>
            <w:tcW w:w="1488" w:type="dxa"/>
            <w:vAlign w:val="center"/>
            <w:tcPrChange w:id="486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7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4872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（四）施工物资出厂质量证明及进场检测文件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75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76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6387" w:type="dxa"/>
            <w:gridSpan w:val="2"/>
            <w:tcPrChange w:id="4878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7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出厂质量证明文件及检测报告</w:t>
            </w:r>
          </w:p>
        </w:tc>
        <w:tc>
          <w:tcPr>
            <w:tcW w:w="1488" w:type="dxa"/>
            <w:vAlign w:val="center"/>
            <w:tcPrChange w:id="4881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8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8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92</w:t>
            </w:r>
          </w:p>
        </w:tc>
        <w:tc>
          <w:tcPr>
            <w:tcW w:w="6387" w:type="dxa"/>
            <w:gridSpan w:val="2"/>
            <w:tcPrChange w:id="488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砂、石、砖、水泥、钢筋、隔热、保温、防腐材料、轻骨料出厂证明文件</w:t>
            </w:r>
          </w:p>
        </w:tc>
        <w:tc>
          <w:tcPr>
            <w:tcW w:w="1488" w:type="dxa"/>
            <w:vAlign w:val="center"/>
            <w:tcPrChange w:id="4890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9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89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93</w:t>
            </w:r>
          </w:p>
        </w:tc>
        <w:tc>
          <w:tcPr>
            <w:tcW w:w="6387" w:type="dxa"/>
            <w:gridSpan w:val="2"/>
            <w:tcPrChange w:id="489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8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主要设备、器具的安装使用说明书</w:t>
            </w:r>
          </w:p>
        </w:tc>
        <w:tc>
          <w:tcPr>
            <w:tcW w:w="1488" w:type="dxa"/>
            <w:vAlign w:val="center"/>
            <w:tcPrChange w:id="4900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0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0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94</w:t>
            </w:r>
          </w:p>
        </w:tc>
        <w:tc>
          <w:tcPr>
            <w:tcW w:w="6387" w:type="dxa"/>
            <w:gridSpan w:val="2"/>
            <w:tcPrChange w:id="490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涉及消防、安全、卫生、环保、节能的材料、设备的检测报告或法定机构出具的有效证明文件</w:t>
            </w:r>
          </w:p>
        </w:tc>
        <w:tc>
          <w:tcPr>
            <w:tcW w:w="1488" w:type="dxa"/>
            <w:vAlign w:val="center"/>
            <w:tcPrChange w:id="4910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1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1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4914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进场检验通用表格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1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1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95</w:t>
            </w:r>
          </w:p>
        </w:tc>
        <w:tc>
          <w:tcPr>
            <w:tcW w:w="6387" w:type="dxa"/>
            <w:gridSpan w:val="2"/>
            <w:tcPrChange w:id="492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钢材试验报告</w:t>
            </w:r>
          </w:p>
        </w:tc>
        <w:tc>
          <w:tcPr>
            <w:tcW w:w="1488" w:type="dxa"/>
            <w:vAlign w:val="center"/>
            <w:tcPrChange w:id="4924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2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2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96</w:t>
            </w:r>
          </w:p>
        </w:tc>
        <w:tc>
          <w:tcPr>
            <w:tcW w:w="6387" w:type="dxa"/>
            <w:gridSpan w:val="2"/>
            <w:tcPrChange w:id="493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水泥试验报告</w:t>
            </w:r>
          </w:p>
        </w:tc>
        <w:tc>
          <w:tcPr>
            <w:tcW w:w="1488" w:type="dxa"/>
            <w:vAlign w:val="center"/>
            <w:tcPrChange w:id="4934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3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3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97</w:t>
            </w:r>
          </w:p>
        </w:tc>
        <w:tc>
          <w:tcPr>
            <w:tcW w:w="6387" w:type="dxa"/>
            <w:gridSpan w:val="2"/>
            <w:tcPrChange w:id="494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砂试验报告</w:t>
            </w:r>
          </w:p>
        </w:tc>
        <w:tc>
          <w:tcPr>
            <w:tcW w:w="1488" w:type="dxa"/>
            <w:vAlign w:val="center"/>
            <w:tcPrChange w:id="4944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4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4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98</w:t>
            </w:r>
          </w:p>
        </w:tc>
        <w:tc>
          <w:tcPr>
            <w:tcW w:w="6387" w:type="dxa"/>
            <w:gridSpan w:val="2"/>
            <w:tcPrChange w:id="495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碎（卵）石试验报告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495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9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5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5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99</w:t>
            </w:r>
          </w:p>
        </w:tc>
        <w:tc>
          <w:tcPr>
            <w:tcW w:w="6387" w:type="dxa"/>
            <w:gridSpan w:val="2"/>
            <w:tcPrChange w:id="496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外加剂试验报告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496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9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6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6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100</w:t>
            </w:r>
          </w:p>
        </w:tc>
        <w:tc>
          <w:tcPr>
            <w:tcW w:w="6387" w:type="dxa"/>
            <w:gridSpan w:val="2"/>
            <w:tcPrChange w:id="497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7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防水涂料试验报告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497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9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7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7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7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101</w:t>
            </w:r>
          </w:p>
        </w:tc>
        <w:tc>
          <w:tcPr>
            <w:tcW w:w="6387" w:type="dxa"/>
            <w:gridSpan w:val="2"/>
            <w:tcPrChange w:id="498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8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防水卷材试验报告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498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9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8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8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8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102</w:t>
            </w:r>
          </w:p>
        </w:tc>
        <w:tc>
          <w:tcPr>
            <w:tcW w:w="6387" w:type="dxa"/>
            <w:gridSpan w:val="2"/>
            <w:tcPrChange w:id="499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9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砖（砌块）试验报告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499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49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99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499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499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103</w:t>
            </w:r>
          </w:p>
        </w:tc>
        <w:tc>
          <w:tcPr>
            <w:tcW w:w="6387" w:type="dxa"/>
            <w:gridSpan w:val="2"/>
            <w:tcPrChange w:id="500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0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预应力筋复试报告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0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0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0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0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104</w:t>
            </w:r>
          </w:p>
        </w:tc>
        <w:tc>
          <w:tcPr>
            <w:tcW w:w="6387" w:type="dxa"/>
            <w:gridSpan w:val="2"/>
            <w:tcPrChange w:id="501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1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预应力锚具、夹具和连接器复试报告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1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1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1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105</w:t>
            </w:r>
          </w:p>
        </w:tc>
        <w:tc>
          <w:tcPr>
            <w:tcW w:w="6387" w:type="dxa"/>
            <w:gridSpan w:val="2"/>
            <w:tcPrChange w:id="502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装饰装修用门窗复试报告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2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2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2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106</w:t>
            </w:r>
          </w:p>
        </w:tc>
        <w:tc>
          <w:tcPr>
            <w:tcW w:w="6387" w:type="dxa"/>
            <w:gridSpan w:val="2"/>
            <w:tcPrChange w:id="503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装饰装修用人造木板复试报告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3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3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3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107</w:t>
            </w:r>
          </w:p>
        </w:tc>
        <w:tc>
          <w:tcPr>
            <w:tcW w:w="6387" w:type="dxa"/>
            <w:gridSpan w:val="2"/>
            <w:tcPrChange w:id="504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装饰装修用花岗石复试报告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4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4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4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108</w:t>
            </w:r>
          </w:p>
        </w:tc>
        <w:tc>
          <w:tcPr>
            <w:tcW w:w="6387" w:type="dxa"/>
            <w:gridSpan w:val="2"/>
            <w:tcPrChange w:id="505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装饰装修用安全玻璃复试报告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5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5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5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109</w:t>
            </w:r>
          </w:p>
        </w:tc>
        <w:tc>
          <w:tcPr>
            <w:tcW w:w="6387" w:type="dxa"/>
            <w:gridSpan w:val="2"/>
            <w:tcPrChange w:id="506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装饰装修用外墙面砖复试报告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6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6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6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110</w:t>
            </w:r>
          </w:p>
        </w:tc>
        <w:tc>
          <w:tcPr>
            <w:tcW w:w="6387" w:type="dxa"/>
            <w:gridSpan w:val="2"/>
            <w:tcPrChange w:id="507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7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钢结构用钢材复试报告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7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7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7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7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111</w:t>
            </w:r>
          </w:p>
        </w:tc>
        <w:tc>
          <w:tcPr>
            <w:tcW w:w="6387" w:type="dxa"/>
            <w:gridSpan w:val="2"/>
            <w:tcPrChange w:id="508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8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钢结构用防火涂料复试报告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8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8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8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8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112</w:t>
            </w:r>
          </w:p>
        </w:tc>
        <w:tc>
          <w:tcPr>
            <w:tcW w:w="6387" w:type="dxa"/>
            <w:gridSpan w:val="2"/>
            <w:tcPrChange w:id="509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9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9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钢结构用焊接材料复试报告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09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0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9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09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09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113</w:t>
            </w:r>
          </w:p>
        </w:tc>
        <w:tc>
          <w:tcPr>
            <w:tcW w:w="6387" w:type="dxa"/>
            <w:gridSpan w:val="2"/>
            <w:tcPrChange w:id="510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0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钢结构用高强度大六角头螺栓连接复试报告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0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0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0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0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114</w:t>
            </w:r>
          </w:p>
        </w:tc>
        <w:tc>
          <w:tcPr>
            <w:tcW w:w="6387" w:type="dxa"/>
            <w:gridSpan w:val="2"/>
            <w:tcPrChange w:id="511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1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钢结构用扭剪型高强螺栓连接复试报告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1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1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1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115</w:t>
            </w:r>
          </w:p>
        </w:tc>
        <w:tc>
          <w:tcPr>
            <w:tcW w:w="6387" w:type="dxa"/>
            <w:gridSpan w:val="2"/>
            <w:tcPrChange w:id="512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幕墙用铝塑板、石材、玻璃、结构胶复试报告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2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2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2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116</w:t>
            </w:r>
          </w:p>
        </w:tc>
        <w:tc>
          <w:tcPr>
            <w:tcW w:w="6387" w:type="dxa"/>
            <w:gridSpan w:val="2"/>
            <w:tcPrChange w:id="513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散热器、供暖系统保温材料、通风与空调工程绝热材料、风机盘管机组、低压配电系统电缆见证取样复试报告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3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3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3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117</w:t>
            </w:r>
          </w:p>
        </w:tc>
        <w:tc>
          <w:tcPr>
            <w:tcW w:w="6387" w:type="dxa"/>
            <w:gridSpan w:val="2"/>
            <w:tcPrChange w:id="514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节能工程材料复试报告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4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4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4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118</w:t>
            </w:r>
          </w:p>
        </w:tc>
        <w:tc>
          <w:tcPr>
            <w:tcW w:w="6387" w:type="dxa"/>
            <w:gridSpan w:val="2"/>
            <w:tcPrChange w:id="515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其他物资进场复试报告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15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5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158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（五）施工记录文件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6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6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119</w:t>
            </w:r>
          </w:p>
        </w:tc>
        <w:tc>
          <w:tcPr>
            <w:tcW w:w="6387" w:type="dxa"/>
            <w:gridSpan w:val="2"/>
            <w:tcPrChange w:id="516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隐蔽工程验收记录</w:t>
            </w:r>
          </w:p>
        </w:tc>
        <w:tc>
          <w:tcPr>
            <w:tcW w:w="1488" w:type="dxa"/>
            <w:vAlign w:val="center"/>
            <w:tcPrChange w:id="516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7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7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120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5175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7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工程定位测量记录</w:t>
            </w:r>
          </w:p>
        </w:tc>
        <w:tc>
          <w:tcPr>
            <w:tcW w:w="1488" w:type="dxa"/>
            <w:vAlign w:val="center"/>
            <w:tcPrChange w:id="517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7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8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8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121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5185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8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基槽验线记录</w:t>
            </w:r>
          </w:p>
        </w:tc>
        <w:tc>
          <w:tcPr>
            <w:tcW w:w="1488" w:type="dxa"/>
            <w:vAlign w:val="center"/>
            <w:tcPrChange w:id="5188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8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9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19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122</w:t>
            </w:r>
          </w:p>
        </w:tc>
        <w:tc>
          <w:tcPr>
            <w:tcW w:w="6387" w:type="dxa"/>
            <w:gridSpan w:val="2"/>
            <w:tcPrChange w:id="519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9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1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建筑物垂直度、标高观测记录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19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1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0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0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123</w:t>
            </w:r>
          </w:p>
        </w:tc>
        <w:tc>
          <w:tcPr>
            <w:tcW w:w="6387" w:type="dxa"/>
            <w:gridSpan w:val="2"/>
            <w:tcPrChange w:id="520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0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沉降观测记录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0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1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1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124</w:t>
            </w:r>
          </w:p>
        </w:tc>
        <w:tc>
          <w:tcPr>
            <w:tcW w:w="6387" w:type="dxa"/>
            <w:gridSpan w:val="2"/>
            <w:tcPrChange w:id="521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1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地基验槽记录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1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2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2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125</w:t>
            </w:r>
          </w:p>
        </w:tc>
        <w:tc>
          <w:tcPr>
            <w:tcW w:w="6387" w:type="dxa"/>
            <w:gridSpan w:val="2"/>
            <w:tcPrChange w:id="522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地基钎探记录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2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3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3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126</w:t>
            </w:r>
          </w:p>
        </w:tc>
        <w:tc>
          <w:tcPr>
            <w:tcW w:w="6387" w:type="dxa"/>
            <w:gridSpan w:val="2"/>
            <w:tcPrChange w:id="523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3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大型构件吊装记录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3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4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4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127</w:t>
            </w:r>
          </w:p>
        </w:tc>
        <w:tc>
          <w:tcPr>
            <w:tcW w:w="6387" w:type="dxa"/>
            <w:gridSpan w:val="2"/>
            <w:tcPrChange w:id="524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地下工程防水效果检查记录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4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5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5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128</w:t>
            </w:r>
          </w:p>
        </w:tc>
        <w:tc>
          <w:tcPr>
            <w:tcW w:w="6387" w:type="dxa"/>
            <w:gridSpan w:val="2"/>
            <w:tcPrChange w:id="525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通风（烟）道、垃圾道检查记录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5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6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6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129</w:t>
            </w:r>
          </w:p>
        </w:tc>
        <w:tc>
          <w:tcPr>
            <w:tcW w:w="6387" w:type="dxa"/>
            <w:gridSpan w:val="2"/>
            <w:tcPrChange w:id="526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预应力筋张拉记录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6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7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7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130</w:t>
            </w:r>
          </w:p>
        </w:tc>
        <w:tc>
          <w:tcPr>
            <w:tcW w:w="6387" w:type="dxa"/>
            <w:gridSpan w:val="2"/>
            <w:tcPrChange w:id="527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7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粘结预应力结构灌浆记录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7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8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8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131</w:t>
            </w:r>
          </w:p>
        </w:tc>
        <w:tc>
          <w:tcPr>
            <w:tcW w:w="6387" w:type="dxa"/>
            <w:gridSpan w:val="2"/>
            <w:tcPrChange w:id="528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8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钢结构施工记录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8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29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29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132</w:t>
            </w:r>
          </w:p>
        </w:tc>
        <w:tc>
          <w:tcPr>
            <w:tcW w:w="6387" w:type="dxa"/>
            <w:gridSpan w:val="2"/>
            <w:tcPrChange w:id="529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9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2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网架（索膜）施工记录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29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2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0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0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133</w:t>
            </w:r>
          </w:p>
        </w:tc>
        <w:tc>
          <w:tcPr>
            <w:tcW w:w="6387" w:type="dxa"/>
            <w:gridSpan w:val="2"/>
            <w:tcPrChange w:id="530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0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木结构施工记录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0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1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1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134</w:t>
            </w:r>
          </w:p>
        </w:tc>
        <w:tc>
          <w:tcPr>
            <w:tcW w:w="6387" w:type="dxa"/>
            <w:gridSpan w:val="2"/>
            <w:tcPrChange w:id="531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1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幕墙注胶检查记录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1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2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2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135</w:t>
            </w:r>
          </w:p>
        </w:tc>
        <w:tc>
          <w:tcPr>
            <w:tcW w:w="6387" w:type="dxa"/>
            <w:gridSpan w:val="2"/>
            <w:tcPrChange w:id="532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自动扶梯、自动人行道相邻区域检查记录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2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3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3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136</w:t>
            </w:r>
          </w:p>
        </w:tc>
        <w:tc>
          <w:tcPr>
            <w:tcW w:w="6387" w:type="dxa"/>
            <w:gridSpan w:val="2"/>
            <w:tcPrChange w:id="533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电梯电气装置安装检查记录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3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4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4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137</w:t>
            </w:r>
          </w:p>
        </w:tc>
        <w:tc>
          <w:tcPr>
            <w:tcW w:w="6387" w:type="dxa"/>
            <w:gridSpan w:val="2"/>
            <w:tcPrChange w:id="534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自动扶梯、自动人行道电气装置检查记录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4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5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5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138</w:t>
            </w:r>
          </w:p>
        </w:tc>
        <w:tc>
          <w:tcPr>
            <w:tcW w:w="6387" w:type="dxa"/>
            <w:gridSpan w:val="2"/>
            <w:tcPrChange w:id="535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自动扶梯、自动人行道整机安装质量检查记录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35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6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62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139</w:t>
            </w:r>
          </w:p>
        </w:tc>
        <w:tc>
          <w:tcPr>
            <w:tcW w:w="6387" w:type="dxa"/>
            <w:gridSpan w:val="2"/>
            <w:tcPrChange w:id="5365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其他施工记录文件</w:t>
            </w:r>
          </w:p>
        </w:tc>
        <w:tc>
          <w:tcPr>
            <w:tcW w:w="1488" w:type="dxa"/>
            <w:shd w:val="clear" w:color="auto" w:fill="auto"/>
            <w:vAlign w:val="center"/>
            <w:tcPrChange w:id="5368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3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71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372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7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（六）施工试验记录及检测文件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75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376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通用表格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79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80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140</w:t>
            </w:r>
          </w:p>
        </w:tc>
        <w:tc>
          <w:tcPr>
            <w:tcW w:w="6387" w:type="dxa"/>
            <w:gridSpan w:val="2"/>
            <w:tcPrChange w:id="5383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设备单机试运转记录</w:t>
            </w:r>
          </w:p>
        </w:tc>
        <w:tc>
          <w:tcPr>
            <w:tcW w:w="1488" w:type="dxa"/>
            <w:vAlign w:val="center"/>
            <w:tcPrChange w:id="5386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89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390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141</w:t>
            </w:r>
          </w:p>
        </w:tc>
        <w:tc>
          <w:tcPr>
            <w:tcW w:w="6387" w:type="dxa"/>
            <w:gridSpan w:val="2"/>
            <w:tcPrChange w:id="5393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系统试运转调试记录</w:t>
            </w:r>
          </w:p>
        </w:tc>
        <w:tc>
          <w:tcPr>
            <w:tcW w:w="1488" w:type="dxa"/>
            <w:vAlign w:val="center"/>
            <w:tcPrChange w:id="5396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3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99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00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142</w:t>
            </w:r>
          </w:p>
        </w:tc>
        <w:tc>
          <w:tcPr>
            <w:tcW w:w="6387" w:type="dxa"/>
            <w:gridSpan w:val="2"/>
            <w:tcPrChange w:id="5403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接地电阻测试记录</w:t>
            </w:r>
          </w:p>
        </w:tc>
        <w:tc>
          <w:tcPr>
            <w:tcW w:w="1488" w:type="dxa"/>
            <w:vAlign w:val="center"/>
            <w:tcPrChange w:id="5406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09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2" w:hRule="atLeast"/>
          <w:trPrChange w:id="5409" w:author="王卓" w:date="2025-10-15T10:27:21Z">
            <w:trPr>
              <w:trHeight w:val="282" w:hRule="atLeast"/>
            </w:trPr>
          </w:trPrChange>
        </w:trPr>
        <w:tc>
          <w:tcPr>
            <w:tcW w:w="735" w:type="dxa"/>
            <w:vAlign w:val="center"/>
            <w:tcPrChange w:id="5410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143</w:t>
            </w:r>
          </w:p>
        </w:tc>
        <w:tc>
          <w:tcPr>
            <w:tcW w:w="6387" w:type="dxa"/>
            <w:gridSpan w:val="2"/>
            <w:tcPrChange w:id="5413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绝缘电阻测试记录</w:t>
            </w:r>
          </w:p>
        </w:tc>
        <w:tc>
          <w:tcPr>
            <w:tcW w:w="1488" w:type="dxa"/>
            <w:vAlign w:val="center"/>
            <w:tcPrChange w:id="5416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19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420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建筑与结构工程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2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2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144</w:t>
            </w:r>
          </w:p>
        </w:tc>
        <w:tc>
          <w:tcPr>
            <w:tcW w:w="6387" w:type="dxa"/>
            <w:gridSpan w:val="2"/>
            <w:tcPrChange w:id="542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锚杆试验报告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43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3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3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145</w:t>
            </w:r>
          </w:p>
        </w:tc>
        <w:tc>
          <w:tcPr>
            <w:tcW w:w="6387" w:type="dxa"/>
            <w:gridSpan w:val="2"/>
            <w:tcPrChange w:id="543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地基承载力检验报告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44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4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4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146</w:t>
            </w:r>
          </w:p>
        </w:tc>
        <w:tc>
          <w:tcPr>
            <w:tcW w:w="6387" w:type="dxa"/>
            <w:gridSpan w:val="2"/>
            <w:tcPrChange w:id="544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桩基检测报告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45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5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5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147</w:t>
            </w:r>
          </w:p>
        </w:tc>
        <w:tc>
          <w:tcPr>
            <w:tcW w:w="6387" w:type="dxa"/>
            <w:gridSpan w:val="2"/>
            <w:tcPrChange w:id="545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 xml:space="preserve">土工击实试验报告 </w:t>
            </w:r>
          </w:p>
        </w:tc>
        <w:tc>
          <w:tcPr>
            <w:tcW w:w="1488" w:type="dxa"/>
            <w:shd w:val="clear" w:color="auto" w:fill="auto"/>
            <w:vAlign w:val="center"/>
            <w:tcPrChange w:id="546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6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6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148</w:t>
            </w:r>
          </w:p>
        </w:tc>
        <w:tc>
          <w:tcPr>
            <w:tcW w:w="6387" w:type="dxa"/>
            <w:gridSpan w:val="2"/>
            <w:tcPrChange w:id="546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回填土试验报告</w:t>
            </w:r>
            <w:ins w:id="5470" w:author="王卓" w:date="2025-10-15T10:23:5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（</w:t>
              </w:r>
            </w:ins>
            <w:del w:id="5471" w:author="王卓" w:date="2025-10-15T10:23:56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5472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（应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附图）</w:t>
            </w:r>
          </w:p>
        </w:tc>
        <w:tc>
          <w:tcPr>
            <w:tcW w:w="1488" w:type="dxa"/>
            <w:shd w:val="clear" w:color="auto" w:fill="auto"/>
            <w:vAlign w:val="center"/>
            <w:tcPrChange w:id="547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7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7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149</w:t>
            </w:r>
          </w:p>
        </w:tc>
        <w:tc>
          <w:tcPr>
            <w:tcW w:w="6387" w:type="dxa"/>
            <w:gridSpan w:val="2"/>
            <w:tcPrChange w:id="548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钢筋机械连接试验报告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48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8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8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150</w:t>
            </w:r>
          </w:p>
        </w:tc>
        <w:tc>
          <w:tcPr>
            <w:tcW w:w="6387" w:type="dxa"/>
            <w:gridSpan w:val="2"/>
            <w:tcPrChange w:id="549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钢筋焊接连接试验报告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49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4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4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9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49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0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151</w:t>
            </w:r>
          </w:p>
        </w:tc>
        <w:tc>
          <w:tcPr>
            <w:tcW w:w="6387" w:type="dxa"/>
            <w:gridSpan w:val="2"/>
            <w:tcPrChange w:id="550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砂浆抗压强度试验报告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0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0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0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1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152</w:t>
            </w:r>
          </w:p>
        </w:tc>
        <w:tc>
          <w:tcPr>
            <w:tcW w:w="6387" w:type="dxa"/>
            <w:gridSpan w:val="2"/>
            <w:tcPrChange w:id="551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砌筑砂浆试块强度统计、评定记录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51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1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1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153</w:t>
            </w:r>
          </w:p>
        </w:tc>
        <w:tc>
          <w:tcPr>
            <w:tcW w:w="6387" w:type="dxa"/>
            <w:gridSpan w:val="2"/>
            <w:tcPrChange w:id="552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混凝土配合比申请书、通知单</w:t>
            </w:r>
          </w:p>
        </w:tc>
        <w:tc>
          <w:tcPr>
            <w:tcW w:w="1488" w:type="dxa"/>
            <w:shd w:val="clear" w:color="auto" w:fill="auto"/>
            <w:vAlign w:val="center"/>
            <w:tcPrChange w:id="552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2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2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3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154</w:t>
            </w:r>
          </w:p>
        </w:tc>
        <w:tc>
          <w:tcPr>
            <w:tcW w:w="6387" w:type="dxa"/>
            <w:gridSpan w:val="2"/>
            <w:tcPrChange w:id="553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混凝土抗压强度试验报告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3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3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3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4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155</w:t>
            </w:r>
          </w:p>
        </w:tc>
        <w:tc>
          <w:tcPr>
            <w:tcW w:w="6387" w:type="dxa"/>
            <w:gridSpan w:val="2"/>
            <w:tcPrChange w:id="554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混凝土试块强度统计、评定记录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54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4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4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156</w:t>
            </w:r>
          </w:p>
        </w:tc>
        <w:tc>
          <w:tcPr>
            <w:tcW w:w="6387" w:type="dxa"/>
            <w:gridSpan w:val="2"/>
            <w:tcPrChange w:id="555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混凝土挤渗试验报告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5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5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5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6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157</w:t>
            </w:r>
          </w:p>
        </w:tc>
        <w:tc>
          <w:tcPr>
            <w:tcW w:w="6387" w:type="dxa"/>
            <w:gridSpan w:val="2"/>
            <w:tcPrChange w:id="556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砂、石、水泥放射性指标报告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6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6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6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7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158</w:t>
            </w:r>
          </w:p>
        </w:tc>
        <w:tc>
          <w:tcPr>
            <w:tcW w:w="6387" w:type="dxa"/>
            <w:gridSpan w:val="2"/>
            <w:tcPrChange w:id="557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混凝土碱总量计算书</w:t>
            </w:r>
          </w:p>
        </w:tc>
        <w:tc>
          <w:tcPr>
            <w:tcW w:w="1488" w:type="dxa"/>
            <w:shd w:val="clear" w:color="auto" w:fill="auto"/>
            <w:vAlign w:val="center"/>
            <w:tcPrChange w:id="557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7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7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159</w:t>
            </w:r>
          </w:p>
        </w:tc>
        <w:tc>
          <w:tcPr>
            <w:tcW w:w="6387" w:type="dxa"/>
            <w:gridSpan w:val="2"/>
            <w:tcPrChange w:id="558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外墙饰面砖样板粘结强度试验报告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8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8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8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8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160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5592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后置埋件抗拔试验报告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59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59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5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9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59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0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161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5602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超声波探伤报告、探伤记录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60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0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0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0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1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162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5612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钢构件射线探伤报告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1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1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1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1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163</w:t>
            </w:r>
          </w:p>
        </w:tc>
        <w:tc>
          <w:tcPr>
            <w:tcW w:w="6387" w:type="dxa"/>
            <w:gridSpan w:val="2"/>
            <w:tcPrChange w:id="562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磁粉探伤报告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2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2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2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3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164</w:t>
            </w:r>
          </w:p>
        </w:tc>
        <w:tc>
          <w:tcPr>
            <w:tcW w:w="6387" w:type="dxa"/>
            <w:gridSpan w:val="2"/>
            <w:tcPrChange w:id="563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高强度螺栓抗滑移系数检测报告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3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3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3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4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165</w:t>
            </w:r>
          </w:p>
        </w:tc>
        <w:tc>
          <w:tcPr>
            <w:tcW w:w="6387" w:type="dxa"/>
            <w:gridSpan w:val="2"/>
            <w:tcPrChange w:id="564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网架节点承载力试验报告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4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4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4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166</w:t>
            </w:r>
          </w:p>
        </w:tc>
        <w:tc>
          <w:tcPr>
            <w:tcW w:w="6387" w:type="dxa"/>
            <w:gridSpan w:val="2"/>
            <w:tcPrChange w:id="565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钢结构防腐、防火涂料硬度检测报告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5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5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5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6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167</w:t>
            </w:r>
          </w:p>
        </w:tc>
        <w:tc>
          <w:tcPr>
            <w:tcW w:w="6387" w:type="dxa"/>
            <w:gridSpan w:val="2"/>
            <w:tcPrChange w:id="566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木结构胶缝试验报告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6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6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6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7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168</w:t>
            </w:r>
          </w:p>
        </w:tc>
        <w:tc>
          <w:tcPr>
            <w:tcW w:w="6387" w:type="dxa"/>
            <w:gridSpan w:val="2"/>
            <w:tcPrChange w:id="567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木结构构件力学性能试验报告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7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7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7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169</w:t>
            </w:r>
          </w:p>
        </w:tc>
        <w:tc>
          <w:tcPr>
            <w:tcW w:w="6387" w:type="dxa"/>
            <w:gridSpan w:val="2"/>
            <w:tcPrChange w:id="568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木结构防腐剂试验报告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68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6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8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68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170</w:t>
            </w:r>
          </w:p>
        </w:tc>
        <w:tc>
          <w:tcPr>
            <w:tcW w:w="6387" w:type="dxa"/>
            <w:gridSpan w:val="2"/>
            <w:tcPrChange w:id="569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幕墙</w:t>
            </w:r>
            <w:ins w:id="5695" w:author="王卓" w:date="2025-10-15T10:24:10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双组分</w:t>
              </w:r>
            </w:ins>
            <w:del w:id="5696" w:author="王卓" w:date="2025-10-15T10:24:10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5697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双组份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6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硅酮结构胶混匀性及拉断试验报告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0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0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0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171</w:t>
            </w:r>
          </w:p>
        </w:tc>
        <w:tc>
          <w:tcPr>
            <w:tcW w:w="6387" w:type="dxa"/>
            <w:gridSpan w:val="2"/>
            <w:tcPrChange w:id="570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幕墙抗风压性能、空气渗透性能、雨水渗透性能及平面内变形性能检测报告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1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1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1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172</w:t>
            </w:r>
          </w:p>
        </w:tc>
        <w:tc>
          <w:tcPr>
            <w:tcW w:w="6387" w:type="dxa"/>
            <w:gridSpan w:val="2"/>
            <w:tcPrChange w:id="571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外门窗抗风压性能、空气渗透性能、雨水渗透性能检测报告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2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2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2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173</w:t>
            </w:r>
          </w:p>
        </w:tc>
        <w:tc>
          <w:tcPr>
            <w:tcW w:w="6387" w:type="dxa"/>
            <w:gridSpan w:val="2"/>
            <w:tcPrChange w:id="572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墙体节能工程保温板材与基层粘结强度现场拉拔试验</w:t>
            </w:r>
          </w:p>
        </w:tc>
        <w:tc>
          <w:tcPr>
            <w:tcW w:w="1488" w:type="dxa"/>
            <w:shd w:val="clear" w:color="auto" w:fill="auto"/>
            <w:vAlign w:val="center"/>
            <w:tcPrChange w:id="573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3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3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174</w:t>
            </w:r>
          </w:p>
        </w:tc>
        <w:tc>
          <w:tcPr>
            <w:tcW w:w="6387" w:type="dxa"/>
            <w:gridSpan w:val="2"/>
            <w:tcPrChange w:id="573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外墙保温浆料同条件养护试件试验报告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4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4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4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175</w:t>
            </w:r>
          </w:p>
        </w:tc>
        <w:tc>
          <w:tcPr>
            <w:tcW w:w="6387" w:type="dxa"/>
            <w:gridSpan w:val="2"/>
            <w:tcPrChange w:id="574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结构实体混凝土强度验收记录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75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5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5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176</w:t>
            </w:r>
          </w:p>
        </w:tc>
        <w:tc>
          <w:tcPr>
            <w:tcW w:w="6387" w:type="dxa"/>
            <w:gridSpan w:val="2"/>
            <w:tcPrChange w:id="575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结构实体钢筋保护层厚度验收记录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76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6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6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177</w:t>
            </w:r>
          </w:p>
        </w:tc>
        <w:tc>
          <w:tcPr>
            <w:tcW w:w="6387" w:type="dxa"/>
            <w:gridSpan w:val="2"/>
            <w:tcPrChange w:id="576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围护结构现场实体检验</w:t>
            </w:r>
          </w:p>
        </w:tc>
        <w:tc>
          <w:tcPr>
            <w:tcW w:w="1488" w:type="dxa"/>
            <w:shd w:val="clear" w:color="auto" w:fill="auto"/>
            <w:vAlign w:val="center"/>
            <w:tcPrChange w:id="577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7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7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7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178</w:t>
            </w:r>
          </w:p>
        </w:tc>
        <w:tc>
          <w:tcPr>
            <w:tcW w:w="6387" w:type="dxa"/>
            <w:gridSpan w:val="2"/>
            <w:tcPrChange w:id="577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7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室内环境检测报告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8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8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8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8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179</w:t>
            </w:r>
          </w:p>
        </w:tc>
        <w:tc>
          <w:tcPr>
            <w:tcW w:w="6387" w:type="dxa"/>
            <w:gridSpan w:val="2"/>
            <w:tcPrChange w:id="578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节能性能检测报告</w:t>
            </w:r>
          </w:p>
        </w:tc>
        <w:tc>
          <w:tcPr>
            <w:tcW w:w="1488" w:type="dxa"/>
            <w:shd w:val="clear" w:color="auto" w:fill="auto"/>
            <w:vAlign w:val="center"/>
            <w:tcPrChange w:id="5790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7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9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794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9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180</w:t>
            </w:r>
          </w:p>
        </w:tc>
        <w:tc>
          <w:tcPr>
            <w:tcW w:w="6387" w:type="dxa"/>
            <w:gridSpan w:val="2"/>
            <w:tcPrChange w:id="5797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7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其他建筑与结构施工试验记录与检测文件</w:t>
            </w:r>
          </w:p>
        </w:tc>
        <w:tc>
          <w:tcPr>
            <w:tcW w:w="1488" w:type="dxa"/>
            <w:vAlign w:val="center"/>
            <w:tcPrChange w:id="5800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03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804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给水排水及供暖工程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0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0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0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181</w:t>
            </w:r>
          </w:p>
        </w:tc>
        <w:tc>
          <w:tcPr>
            <w:tcW w:w="6387" w:type="dxa"/>
            <w:gridSpan w:val="2"/>
            <w:tcPrChange w:id="581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1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灌（满）水试验记录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1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1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1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182</w:t>
            </w:r>
          </w:p>
        </w:tc>
        <w:tc>
          <w:tcPr>
            <w:tcW w:w="6387" w:type="dxa"/>
            <w:gridSpan w:val="2"/>
            <w:tcPrChange w:id="582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强度严密性试验记录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2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2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2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183</w:t>
            </w:r>
          </w:p>
        </w:tc>
        <w:tc>
          <w:tcPr>
            <w:tcW w:w="6387" w:type="dxa"/>
            <w:gridSpan w:val="2"/>
            <w:tcPrChange w:id="583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通水试验记录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3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3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3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184</w:t>
            </w:r>
          </w:p>
        </w:tc>
        <w:tc>
          <w:tcPr>
            <w:tcW w:w="6387" w:type="dxa"/>
            <w:gridSpan w:val="2"/>
            <w:tcPrChange w:id="584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冲（吹）洗试验记录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4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4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4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185</w:t>
            </w:r>
          </w:p>
        </w:tc>
        <w:tc>
          <w:tcPr>
            <w:tcW w:w="6387" w:type="dxa"/>
            <w:gridSpan w:val="2"/>
            <w:tcPrChange w:id="585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通球试验记录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54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57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58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186</w:t>
            </w:r>
          </w:p>
        </w:tc>
        <w:tc>
          <w:tcPr>
            <w:tcW w:w="6387" w:type="dxa"/>
            <w:gridSpan w:val="2"/>
            <w:tcPrChange w:id="5861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消火栓试</w:t>
            </w:r>
            <w:ins w:id="5864" w:author="王卓" w:date="2025-10-15T10:24:44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射</w:t>
              </w:r>
            </w:ins>
            <w:del w:id="5865" w:author="王卓" w:date="2025-10-15T10:24:41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5866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谢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6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6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7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7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187</w:t>
            </w:r>
          </w:p>
        </w:tc>
        <w:tc>
          <w:tcPr>
            <w:tcW w:w="6387" w:type="dxa"/>
            <w:gridSpan w:val="2"/>
            <w:tcPrChange w:id="587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7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锅炉试运行记录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7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8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8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8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188</w:t>
            </w:r>
          </w:p>
        </w:tc>
        <w:tc>
          <w:tcPr>
            <w:tcW w:w="6387" w:type="dxa"/>
            <w:gridSpan w:val="2"/>
            <w:tcPrChange w:id="588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8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安全阀定压合格证书</w:t>
            </w:r>
          </w:p>
        </w:tc>
        <w:tc>
          <w:tcPr>
            <w:tcW w:w="1488" w:type="dxa"/>
            <w:shd w:val="clear" w:color="auto" w:fill="auto"/>
            <w:vAlign w:val="center"/>
            <w:tcPrChange w:id="588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8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9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893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189</w:t>
            </w:r>
          </w:p>
        </w:tc>
        <w:tc>
          <w:tcPr>
            <w:tcW w:w="6387" w:type="dxa"/>
            <w:gridSpan w:val="2"/>
            <w:tcPrChange w:id="589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9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8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自动喷水灭火系统联动试验记录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89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0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5903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建筑电气工程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0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0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190</w:t>
            </w:r>
          </w:p>
        </w:tc>
        <w:tc>
          <w:tcPr>
            <w:tcW w:w="6387" w:type="dxa"/>
            <w:gridSpan w:val="2"/>
            <w:tcPrChange w:id="591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1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电气接地装置平面示意图表</w:t>
            </w:r>
          </w:p>
        </w:tc>
        <w:tc>
          <w:tcPr>
            <w:tcW w:w="1488" w:type="dxa"/>
            <w:shd w:val="clear" w:color="auto" w:fill="auto"/>
            <w:vAlign w:val="center"/>
            <w:tcPrChange w:id="591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1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1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191</w:t>
            </w:r>
          </w:p>
        </w:tc>
        <w:tc>
          <w:tcPr>
            <w:tcW w:w="6387" w:type="dxa"/>
            <w:gridSpan w:val="2"/>
            <w:tcPrChange w:id="592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2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电气器具通电安全检查记录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2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2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2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192</w:t>
            </w:r>
          </w:p>
        </w:tc>
        <w:tc>
          <w:tcPr>
            <w:tcW w:w="6387" w:type="dxa"/>
            <w:gridSpan w:val="2"/>
            <w:tcPrChange w:id="593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3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电气设备空载运行记录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3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3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3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193</w:t>
            </w:r>
          </w:p>
        </w:tc>
        <w:tc>
          <w:tcPr>
            <w:tcW w:w="6387" w:type="dxa"/>
            <w:gridSpan w:val="2"/>
            <w:tcPrChange w:id="594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4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建筑物照明通电试运行记录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4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4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4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194</w:t>
            </w:r>
          </w:p>
        </w:tc>
        <w:tc>
          <w:tcPr>
            <w:tcW w:w="6387" w:type="dxa"/>
            <w:gridSpan w:val="2"/>
            <w:tcPrChange w:id="595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5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大型照明灯具承载试验记录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5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5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5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195</w:t>
            </w:r>
          </w:p>
        </w:tc>
        <w:tc>
          <w:tcPr>
            <w:tcW w:w="6387" w:type="dxa"/>
            <w:gridSpan w:val="2"/>
            <w:tcPrChange w:id="596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6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漏电开关模拟试验记录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6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6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6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196</w:t>
            </w:r>
          </w:p>
        </w:tc>
        <w:tc>
          <w:tcPr>
            <w:tcW w:w="6387" w:type="dxa"/>
            <w:gridSpan w:val="2"/>
            <w:tcPrChange w:id="597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7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大容量电气线路结点测温记录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7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7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7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7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191</w:t>
            </w:r>
          </w:p>
        </w:tc>
        <w:tc>
          <w:tcPr>
            <w:tcW w:w="6387" w:type="dxa"/>
            <w:gridSpan w:val="2"/>
            <w:tcPrChange w:id="598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8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低压配电电源质量测试记录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8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8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8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192</w:t>
            </w:r>
          </w:p>
        </w:tc>
        <w:tc>
          <w:tcPr>
            <w:tcW w:w="6387" w:type="dxa"/>
            <w:gridSpan w:val="2"/>
            <w:tcPrChange w:id="599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建筑物照明系统照度测试记录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599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59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99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5997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59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193</w:t>
            </w:r>
          </w:p>
        </w:tc>
        <w:tc>
          <w:tcPr>
            <w:tcW w:w="6387" w:type="dxa"/>
            <w:gridSpan w:val="2"/>
            <w:tcPrChange w:id="6000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其他建筑电气施工试验检测文件</w:t>
            </w:r>
          </w:p>
        </w:tc>
        <w:tc>
          <w:tcPr>
            <w:tcW w:w="1488" w:type="dxa"/>
            <w:shd w:val="clear" w:color="auto" w:fill="auto"/>
            <w:vAlign w:val="center"/>
            <w:tcPrChange w:id="6003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0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6007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智能建筑工程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1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1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1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194</w:t>
            </w:r>
          </w:p>
        </w:tc>
        <w:tc>
          <w:tcPr>
            <w:tcW w:w="6387" w:type="dxa"/>
            <w:gridSpan w:val="2"/>
            <w:tcPrChange w:id="6014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综合布线测试记录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1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2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2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195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6024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光纤损耗测试记录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2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3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3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196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6034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视频系统末端测试记录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3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4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4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197</w:t>
            </w:r>
          </w:p>
        </w:tc>
        <w:tc>
          <w:tcPr>
            <w:tcW w:w="6387" w:type="dxa"/>
            <w:gridSpan w:val="2"/>
            <w:tcPrChange w:id="6044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子系统检测记录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4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5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5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198</w:t>
            </w:r>
          </w:p>
        </w:tc>
        <w:tc>
          <w:tcPr>
            <w:tcW w:w="6387" w:type="dxa"/>
            <w:gridSpan w:val="2"/>
            <w:tcPrChange w:id="6054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系统试运行记录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5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6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6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199</w:t>
            </w:r>
          </w:p>
        </w:tc>
        <w:tc>
          <w:tcPr>
            <w:tcW w:w="6387" w:type="dxa"/>
            <w:gridSpan w:val="2"/>
            <w:tcPrChange w:id="6064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其他智能建筑施工试验记录与检测文件</w:t>
            </w:r>
          </w:p>
        </w:tc>
        <w:tc>
          <w:tcPr>
            <w:tcW w:w="1488" w:type="dxa"/>
            <w:shd w:val="clear" w:color="auto" w:fill="auto"/>
            <w:vAlign w:val="center"/>
            <w:tcPrChange w:id="6067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7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71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</w:p>
        </w:tc>
        <w:tc>
          <w:tcPr>
            <w:tcW w:w="6387" w:type="dxa"/>
            <w:gridSpan w:val="2"/>
            <w:tcPrChange w:id="6073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通风与空调工程</w:t>
            </w:r>
          </w:p>
        </w:tc>
        <w:tc>
          <w:tcPr>
            <w:tcW w:w="1488" w:type="dxa"/>
            <w:vAlign w:val="center"/>
            <w:tcPrChange w:id="6076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7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7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8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200</w:t>
            </w:r>
          </w:p>
        </w:tc>
        <w:tc>
          <w:tcPr>
            <w:tcW w:w="6387" w:type="dxa"/>
            <w:gridSpan w:val="2"/>
            <w:tcPrChange w:id="608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风管漏光检测记录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8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8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8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9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201</w:t>
            </w:r>
          </w:p>
        </w:tc>
        <w:tc>
          <w:tcPr>
            <w:tcW w:w="6387" w:type="dxa"/>
            <w:gridSpan w:val="2"/>
            <w:tcPrChange w:id="609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风管漏风检测记录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09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0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0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09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09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0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202</w:t>
            </w:r>
          </w:p>
        </w:tc>
        <w:tc>
          <w:tcPr>
            <w:tcW w:w="6387" w:type="dxa"/>
            <w:gridSpan w:val="2"/>
            <w:tcPrChange w:id="610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各房间室内风量测量记录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0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0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0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1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203</w:t>
            </w:r>
          </w:p>
        </w:tc>
        <w:tc>
          <w:tcPr>
            <w:tcW w:w="6387" w:type="dxa"/>
            <w:gridSpan w:val="2"/>
            <w:tcPrChange w:id="611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管网风量平衡记录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1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1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1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2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204</w:t>
            </w:r>
          </w:p>
        </w:tc>
        <w:tc>
          <w:tcPr>
            <w:tcW w:w="6387" w:type="dxa"/>
            <w:gridSpan w:val="2"/>
            <w:tcPrChange w:id="612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空调系统试运转调试记录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2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2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2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3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205</w:t>
            </w:r>
          </w:p>
        </w:tc>
        <w:tc>
          <w:tcPr>
            <w:tcW w:w="6387" w:type="dxa"/>
            <w:gridSpan w:val="2"/>
            <w:tcPrChange w:id="613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空调水系统试运转调试记录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3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3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3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4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206</w:t>
            </w:r>
          </w:p>
        </w:tc>
        <w:tc>
          <w:tcPr>
            <w:tcW w:w="6387" w:type="dxa"/>
            <w:gridSpan w:val="2"/>
            <w:tcPrChange w:id="614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制冷系统气密性试验记录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4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4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4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207</w:t>
            </w:r>
          </w:p>
        </w:tc>
        <w:tc>
          <w:tcPr>
            <w:tcW w:w="6387" w:type="dxa"/>
            <w:gridSpan w:val="2"/>
            <w:tcPrChange w:id="615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净化空调系统检测记录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5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5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5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6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208</w:t>
            </w:r>
          </w:p>
        </w:tc>
        <w:tc>
          <w:tcPr>
            <w:tcW w:w="6387" w:type="dxa"/>
            <w:gridSpan w:val="2"/>
            <w:tcPrChange w:id="616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防排烟系统联合试运行记录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65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6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169" w:author="王卓" w:date="2025-10-15T10:27:21Z">
              <w:tcPr>
                <w:tcW w:w="84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209</w:t>
            </w:r>
          </w:p>
        </w:tc>
        <w:tc>
          <w:tcPr>
            <w:tcW w:w="6387" w:type="dxa"/>
            <w:gridSpan w:val="2"/>
            <w:tcPrChange w:id="6172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其他通风与空调施工试验记录与检测文件</w:t>
            </w:r>
          </w:p>
        </w:tc>
        <w:tc>
          <w:tcPr>
            <w:tcW w:w="1488" w:type="dxa"/>
            <w:vAlign w:val="center"/>
            <w:tcPrChange w:id="6175" w:author="王卓" w:date="2025-10-15T10:27:21Z">
              <w:tcPr>
                <w:tcW w:w="145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78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vAlign w:val="center"/>
            <w:tcPrChange w:id="6179" w:author="王卓" w:date="2025-10-15T10:27:21Z">
              <w:tcPr>
                <w:tcW w:w="8748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8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18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8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210</w:t>
            </w:r>
          </w:p>
        </w:tc>
        <w:tc>
          <w:tcPr>
            <w:tcW w:w="6387" w:type="dxa"/>
            <w:gridSpan w:val="2"/>
            <w:tcPrChange w:id="618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8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桥厢平层准确度测量记录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8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19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19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1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211</w:t>
            </w:r>
          </w:p>
        </w:tc>
        <w:tc>
          <w:tcPr>
            <w:tcW w:w="6387" w:type="dxa"/>
            <w:gridSpan w:val="2"/>
            <w:tcPrChange w:id="619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9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1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电梯层门安全装置检测记录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19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0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0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212</w:t>
            </w:r>
          </w:p>
        </w:tc>
        <w:tc>
          <w:tcPr>
            <w:tcW w:w="6387" w:type="dxa"/>
            <w:gridSpan w:val="2"/>
            <w:tcPrChange w:id="620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0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电梯电气安全装置检测记录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0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1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1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1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213</w:t>
            </w:r>
          </w:p>
        </w:tc>
        <w:tc>
          <w:tcPr>
            <w:tcW w:w="6387" w:type="dxa"/>
            <w:gridSpan w:val="2"/>
            <w:tcPrChange w:id="621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1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电梯整机功能检测记录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1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2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2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2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214</w:t>
            </w:r>
          </w:p>
        </w:tc>
        <w:tc>
          <w:tcPr>
            <w:tcW w:w="6387" w:type="dxa"/>
            <w:gridSpan w:val="2"/>
            <w:tcPrChange w:id="622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2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电梯主要功能检测记录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2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3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3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3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215</w:t>
            </w:r>
          </w:p>
        </w:tc>
        <w:tc>
          <w:tcPr>
            <w:tcW w:w="6387" w:type="dxa"/>
            <w:gridSpan w:val="2"/>
            <w:tcPrChange w:id="623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3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3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电梯负荷试运行试验记录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3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4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4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4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4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216</w:t>
            </w:r>
          </w:p>
        </w:tc>
        <w:tc>
          <w:tcPr>
            <w:tcW w:w="6387" w:type="dxa"/>
            <w:gridSpan w:val="2"/>
            <w:tcPrChange w:id="6246" w:author="王卓" w:date="2025-10-15T10:27:21Z">
              <w:tcPr>
                <w:tcW w:w="6456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4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电梯负荷运行试验曲线图表</w:t>
            </w:r>
          </w:p>
        </w:tc>
        <w:tc>
          <w:tcPr>
            <w:tcW w:w="1488" w:type="dxa"/>
            <w:shd w:val="clear" w:color="auto" w:fill="auto"/>
            <w:vAlign w:val="center"/>
            <w:tcPrChange w:id="624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50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5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5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5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217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6256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5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自动扶梯、自动人行道安全装置检测记录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5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6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6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6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218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6266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6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自动扶梯、自动人行道整机性能、运行试验记录</w:t>
            </w:r>
          </w:p>
        </w:tc>
        <w:tc>
          <w:tcPr>
            <w:tcW w:w="1488" w:type="dxa"/>
            <w:shd w:val="clear" w:color="auto" w:fill="auto"/>
            <w:vAlign w:val="center"/>
            <w:tcPrChange w:id="626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7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73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219</w:t>
            </w:r>
          </w:p>
        </w:tc>
        <w:tc>
          <w:tcPr>
            <w:tcW w:w="6387" w:type="dxa"/>
            <w:gridSpan w:val="2"/>
            <w:shd w:val="clear" w:color="auto" w:fill="auto"/>
            <w:vAlign w:val="top"/>
            <w:tcPrChange w:id="6276" w:author="王卓" w:date="2025-10-15T10:27:21Z">
              <w:tcPr>
                <w:tcW w:w="6456" w:type="dxa"/>
                <w:gridSpan w:val="2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其他电梯施工试验记录与检测文件</w:t>
            </w:r>
          </w:p>
        </w:tc>
        <w:tc>
          <w:tcPr>
            <w:tcW w:w="1488" w:type="dxa"/>
            <w:shd w:val="clear" w:color="auto" w:fill="auto"/>
            <w:vAlign w:val="center"/>
            <w:tcPrChange w:id="6279" w:author="王卓" w:date="2025-10-15T10:27:21Z">
              <w:tcPr>
                <w:tcW w:w="145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30年/10年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82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10" w:type="dxa"/>
            <w:gridSpan w:val="4"/>
            <w:shd w:val="clear" w:color="auto" w:fill="auto"/>
            <w:vAlign w:val="center"/>
            <w:tcPrChange w:id="6283" w:author="王卓" w:date="2025-10-15T10:27:21Z">
              <w:tcPr>
                <w:tcW w:w="8748" w:type="dxa"/>
                <w:gridSpan w:val="4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（七）施工质量验收文件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8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8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220</w:t>
            </w:r>
          </w:p>
        </w:tc>
        <w:tc>
          <w:tcPr>
            <w:tcW w:w="6381" w:type="dxa"/>
            <w:shd w:val="clear" w:color="auto" w:fill="auto"/>
            <w:vAlign w:val="top"/>
            <w:tcPrChange w:id="6290" w:author="王卓" w:date="2025-10-15T10:27:21Z">
              <w:tcPr>
                <w:tcW w:w="6450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2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检验批质量验收记录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293" w:author="王卓" w:date="2025-10-15T10:27:21Z">
              <w:tcPr>
                <w:tcW w:w="1458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29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29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2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221</w:t>
            </w:r>
          </w:p>
        </w:tc>
        <w:tc>
          <w:tcPr>
            <w:tcW w:w="6381" w:type="dxa"/>
            <w:shd w:val="clear" w:color="auto" w:fill="auto"/>
            <w:vAlign w:val="top"/>
            <w:tcPrChange w:id="6300" w:author="王卓" w:date="2025-10-15T10:27:21Z">
              <w:tcPr>
                <w:tcW w:w="6450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分项工程质量验收记录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03" w:author="王卓" w:date="2025-10-15T10:27:21Z">
              <w:tcPr>
                <w:tcW w:w="1458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0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0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222</w:t>
            </w:r>
          </w:p>
        </w:tc>
        <w:tc>
          <w:tcPr>
            <w:tcW w:w="6381" w:type="dxa"/>
            <w:shd w:val="clear" w:color="auto" w:fill="auto"/>
            <w:vAlign w:val="top"/>
            <w:tcPrChange w:id="6310" w:author="王卓" w:date="2025-10-15T10:27:21Z">
              <w:tcPr>
                <w:tcW w:w="6450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分部（子部分）工程质量验收记录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13" w:author="王卓" w:date="2025-10-15T10:27:21Z">
              <w:tcPr>
                <w:tcW w:w="1458" w:type="dxa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1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1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223</w:t>
            </w:r>
          </w:p>
        </w:tc>
        <w:tc>
          <w:tcPr>
            <w:tcW w:w="6381" w:type="dxa"/>
            <w:shd w:val="clear" w:color="auto" w:fill="auto"/>
            <w:vAlign w:val="top"/>
            <w:tcPrChange w:id="632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建筑节能分部工程质量验收记录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23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2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2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224</w:t>
            </w:r>
          </w:p>
        </w:tc>
        <w:tc>
          <w:tcPr>
            <w:tcW w:w="6381" w:type="dxa"/>
            <w:shd w:val="clear" w:color="auto" w:fill="auto"/>
            <w:vAlign w:val="top"/>
            <w:tcPrChange w:id="633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自动喷水系统验收缺陷项目划分记录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33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3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3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225</w:t>
            </w:r>
          </w:p>
        </w:tc>
        <w:tc>
          <w:tcPr>
            <w:tcW w:w="6381" w:type="dxa"/>
            <w:shd w:val="clear" w:color="auto" w:fill="auto"/>
            <w:vAlign w:val="top"/>
            <w:tcPrChange w:id="634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程控电话交换系统分期工程质量验收记录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43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4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4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226</w:t>
            </w:r>
          </w:p>
        </w:tc>
        <w:tc>
          <w:tcPr>
            <w:tcW w:w="6381" w:type="dxa"/>
            <w:shd w:val="clear" w:color="auto" w:fill="auto"/>
            <w:vAlign w:val="top"/>
            <w:tcPrChange w:id="635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会议电视系统分项工程质量验收记录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53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5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5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227</w:t>
            </w:r>
          </w:p>
        </w:tc>
        <w:tc>
          <w:tcPr>
            <w:tcW w:w="6381" w:type="dxa"/>
            <w:shd w:val="clear" w:color="auto" w:fill="auto"/>
            <w:vAlign w:val="top"/>
            <w:tcPrChange w:id="636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卫星数字电视系统分项工程质量验收记录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63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66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67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228</w:t>
            </w:r>
          </w:p>
        </w:tc>
        <w:tc>
          <w:tcPr>
            <w:tcW w:w="6381" w:type="dxa"/>
            <w:shd w:val="clear" w:color="auto" w:fill="auto"/>
            <w:vAlign w:val="top"/>
            <w:tcPrChange w:id="6370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ins w:id="6372" w:author="王卓" w:date="2025-10-15T10:25:14Z">
              <w:bookmarkStart w:id="0" w:name="OLE_LINK1"/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</w:rPr>
                <w:t>有线电视</w:t>
              </w:r>
            </w:ins>
            <w:del w:id="6373" w:author="王卓" w:date="2025-10-15T10:25:14Z">
              <w:r>
                <w:rPr>
                  <w:rFonts w:hint="eastAsia" w:ascii="仿宋_GB2312" w:hAnsi="仿宋_GB2312" w:eastAsia="仿宋_GB2312" w:cs="仿宋_GB2312"/>
                  <w:b w:val="0"/>
                  <w:bCs w:val="0"/>
                  <w:color w:val="000000"/>
                  <w:kern w:val="0"/>
                  <w:sz w:val="20"/>
                  <w:szCs w:val="20"/>
                  <w:vertAlign w:val="baseline"/>
                  <w:lang w:val="en-US" w:eastAsia="zh-CN"/>
                  <w:rPrChange w:id="6374" w:author="王卓" w:date="2025-10-15T10:19:44Z">
                    <w:rPr>
                      <w:rFonts w:hint="eastAsia" w:ascii="华文仿宋" w:hAnsi="华文仿宋" w:eastAsia="华文仿宋" w:cs="华文仿宋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vertAlign w:val="baseline"/>
                      <w:lang w:val="en-US" w:eastAsia="zh-CN"/>
                    </w:rPr>
                  </w:rPrChange>
                </w:rPr>
                <w:delText>有限电视</w:delText>
              </w:r>
            </w:del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</w:t>
            </w:r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分项工程质量验收记录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77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80" w:author="王卓" w:date="2025-10-15T10:27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381" w:author="王卓" w:date="2025-10-15T10:27:21Z">
              <w:tcPr>
                <w:tcW w:w="840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8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8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229</w:t>
            </w:r>
          </w:p>
        </w:tc>
        <w:tc>
          <w:tcPr>
            <w:tcW w:w="6381" w:type="dxa"/>
            <w:shd w:val="clear" w:color="auto" w:fill="auto"/>
            <w:vAlign w:val="top"/>
            <w:tcPrChange w:id="6384" w:author="王卓" w:date="2025-10-15T10:27:21Z">
              <w:tcPr>
                <w:tcW w:w="0" w:type="auto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公共广播与紧急广播系统分项工程质量验收记录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  <w:tcPrChange w:id="6387" w:author="王卓" w:date="2025-10-15T10:27:21Z">
              <w:tcPr>
                <w:tcW w:w="0" w:type="auto"/>
                <w:gridSpan w:val="2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3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</w:tbl>
    <w:p>
      <w:pPr>
        <w:widowControl/>
        <w:shd w:val="clear" w:color="auto" w:fill="FFFFFF"/>
        <w:ind w:firstLine="40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  <w:rPrChange w:id="6390" w:author="王卓" w:date="2025-10-15T10:19:44Z">
            <w:rPr>
              <w:rFonts w:hint="eastAsia" w:ascii="仿宋" w:hAnsi="仿宋" w:eastAsia="仿宋" w:cs="Arial"/>
              <w:color w:val="000000"/>
              <w:kern w:val="0"/>
              <w:sz w:val="20"/>
              <w:szCs w:val="20"/>
            </w:rPr>
          </w:rPrChange>
        </w:rPr>
      </w:pPr>
    </w:p>
    <w:tbl>
      <w:tblPr>
        <w:tblStyle w:val="8"/>
        <w:tblW w:w="0" w:type="auto"/>
        <w:tblInd w:w="2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  <w:tblPrChange w:id="6391" w:author="王卓" w:date="2025-10-15T10:27:03Z">
          <w:tblPr>
            <w:tblStyle w:val="8"/>
            <w:tblW w:w="0" w:type="auto"/>
            <w:tblInd w:w="-182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35"/>
        <w:gridCol w:w="6406"/>
        <w:gridCol w:w="1514"/>
        <w:tblGridChange w:id="6392">
          <w:tblGrid>
            <w:gridCol w:w="762"/>
            <w:gridCol w:w="6565"/>
            <w:gridCol w:w="1377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39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39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9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230</w:t>
            </w:r>
          </w:p>
        </w:tc>
        <w:tc>
          <w:tcPr>
            <w:tcW w:w="6406" w:type="dxa"/>
            <w:tcPrChange w:id="639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3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计算机网络系统分项工程质量验收记录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0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0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0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231</w:t>
            </w:r>
          </w:p>
        </w:tc>
        <w:tc>
          <w:tcPr>
            <w:tcW w:w="6406" w:type="dxa"/>
            <w:tcPrChange w:id="640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应用软件系统分项工程质量验收记录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1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1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1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232</w:t>
            </w:r>
          </w:p>
        </w:tc>
        <w:tc>
          <w:tcPr>
            <w:tcW w:w="6406" w:type="dxa"/>
            <w:tcPrChange w:id="641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网络安全系统分项工程质量验收记录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2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2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2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233</w:t>
            </w:r>
          </w:p>
        </w:tc>
        <w:tc>
          <w:tcPr>
            <w:tcW w:w="6406" w:type="dxa"/>
            <w:tcPrChange w:id="642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空调与通风系统分项工程质量验收记录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3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3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3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234</w:t>
            </w:r>
          </w:p>
        </w:tc>
        <w:tc>
          <w:tcPr>
            <w:tcW w:w="6406" w:type="dxa"/>
            <w:tcPrChange w:id="643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变配电系统分项工程质量验收记录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4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4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4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4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235</w:t>
            </w:r>
          </w:p>
        </w:tc>
        <w:tc>
          <w:tcPr>
            <w:tcW w:w="6406" w:type="dxa"/>
            <w:shd w:val="clear" w:color="auto" w:fill="auto"/>
            <w:vAlign w:val="top"/>
            <w:tcPrChange w:id="6447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公共照明系统分项工程质量验收记录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5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5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5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5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236</w:t>
            </w:r>
          </w:p>
        </w:tc>
        <w:tc>
          <w:tcPr>
            <w:tcW w:w="6406" w:type="dxa"/>
            <w:shd w:val="clear" w:color="auto" w:fill="auto"/>
            <w:vAlign w:val="top"/>
            <w:tcPrChange w:id="6457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给水排水系统分项工程质量验收记录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6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6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6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6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237</w:t>
            </w:r>
          </w:p>
        </w:tc>
        <w:tc>
          <w:tcPr>
            <w:tcW w:w="6406" w:type="dxa"/>
            <w:tcPrChange w:id="646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热源和热交换系统分项工程质量验收记录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7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7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7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7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238</w:t>
            </w:r>
          </w:p>
        </w:tc>
        <w:tc>
          <w:tcPr>
            <w:tcW w:w="6406" w:type="dxa"/>
            <w:tcPrChange w:id="647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7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冷冻和冷却系统分项工程质量验收记录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8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8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8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8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239</w:t>
            </w:r>
          </w:p>
        </w:tc>
        <w:tc>
          <w:tcPr>
            <w:tcW w:w="6406" w:type="dxa"/>
            <w:tcPrChange w:id="648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电梯和自动扶梯系统分项工程质量验收记录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49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4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9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49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9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240</w:t>
            </w:r>
          </w:p>
        </w:tc>
        <w:tc>
          <w:tcPr>
            <w:tcW w:w="6406" w:type="dxa"/>
            <w:tcPrChange w:id="649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4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数据通信接口分项工程质量验收记录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0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0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0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241</w:t>
            </w:r>
          </w:p>
        </w:tc>
        <w:tc>
          <w:tcPr>
            <w:tcW w:w="6406" w:type="dxa"/>
            <w:tcPrChange w:id="650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中央管理工作站及操作分站分项工程质量验收记录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1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1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1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242</w:t>
            </w:r>
          </w:p>
        </w:tc>
        <w:tc>
          <w:tcPr>
            <w:tcW w:w="6406" w:type="dxa"/>
            <w:tcPrChange w:id="651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系统实时性、可维护性、可靠性分项工程质量验收记录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2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2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2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243</w:t>
            </w:r>
          </w:p>
        </w:tc>
        <w:tc>
          <w:tcPr>
            <w:tcW w:w="6406" w:type="dxa"/>
            <w:tcPrChange w:id="652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现场设备安装及检测分项工程质量验收记录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3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3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3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244</w:t>
            </w:r>
          </w:p>
        </w:tc>
        <w:tc>
          <w:tcPr>
            <w:tcW w:w="6406" w:type="dxa"/>
            <w:tcPrChange w:id="653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火灾自动报警及消防联动系统分项工程质量验收记录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4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4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4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245</w:t>
            </w:r>
          </w:p>
        </w:tc>
        <w:tc>
          <w:tcPr>
            <w:tcW w:w="6406" w:type="dxa"/>
            <w:tcPrChange w:id="654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综合防范功能分项工程质量验收记录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5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5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5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5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246</w:t>
            </w:r>
          </w:p>
        </w:tc>
        <w:tc>
          <w:tcPr>
            <w:tcW w:w="6406" w:type="dxa"/>
            <w:tcPrChange w:id="655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视频安防监控系统分项工程质量验收记录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6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6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6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6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247</w:t>
            </w:r>
          </w:p>
        </w:tc>
        <w:tc>
          <w:tcPr>
            <w:tcW w:w="6406" w:type="dxa"/>
            <w:tcPrChange w:id="656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入侵报警系统分项工程质量验收记录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7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7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7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7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7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248</w:t>
            </w:r>
          </w:p>
        </w:tc>
        <w:tc>
          <w:tcPr>
            <w:tcW w:w="6406" w:type="dxa"/>
            <w:tcPrChange w:id="657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7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出入口控制（门禁）系统分项工程质量验收记录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8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8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8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8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8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249</w:t>
            </w:r>
          </w:p>
        </w:tc>
        <w:tc>
          <w:tcPr>
            <w:tcW w:w="6406" w:type="dxa"/>
            <w:tcPrChange w:id="658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巡更管理系统分项工程质量验收记录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59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9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5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59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59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9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250</w:t>
            </w:r>
          </w:p>
        </w:tc>
        <w:tc>
          <w:tcPr>
            <w:tcW w:w="6406" w:type="dxa"/>
            <w:tcPrChange w:id="659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9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5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停车场（库）管理系统分项工程质量验收记录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60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0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0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0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251</w:t>
            </w:r>
          </w:p>
        </w:tc>
        <w:tc>
          <w:tcPr>
            <w:tcW w:w="6406" w:type="dxa"/>
            <w:tcPrChange w:id="660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0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安全防范综合管理系统分项工程质量验收记录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61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1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1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1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252</w:t>
            </w:r>
          </w:p>
        </w:tc>
        <w:tc>
          <w:tcPr>
            <w:tcW w:w="6406" w:type="dxa"/>
            <w:tcPrChange w:id="661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1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综合布线系统安装分项工程质量验收记录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62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2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2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253</w:t>
            </w:r>
          </w:p>
        </w:tc>
        <w:tc>
          <w:tcPr>
            <w:tcW w:w="6406" w:type="dxa"/>
            <w:tcPrChange w:id="662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综合布线系统性能检测分项工程质量验收记录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63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3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3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3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254</w:t>
            </w:r>
          </w:p>
        </w:tc>
        <w:tc>
          <w:tcPr>
            <w:tcW w:w="6406" w:type="dxa"/>
            <w:shd w:val="clear" w:color="auto" w:fill="auto"/>
            <w:vAlign w:val="top"/>
            <w:tcPrChange w:id="6637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3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系统集成网络连接分项工程质量验收记录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640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4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4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4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255</w:t>
            </w:r>
          </w:p>
        </w:tc>
        <w:tc>
          <w:tcPr>
            <w:tcW w:w="6406" w:type="dxa"/>
            <w:shd w:val="clear" w:color="auto" w:fill="auto"/>
            <w:vAlign w:val="top"/>
            <w:tcPrChange w:id="6647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6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系统数据集成分项质量验收记录</w:t>
            </w:r>
          </w:p>
        </w:tc>
        <w:tc>
          <w:tcPr>
            <w:tcW w:w="1514" w:type="dxa"/>
            <w:vAlign w:val="center"/>
            <w:tcPrChange w:id="665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5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5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256</w:t>
            </w:r>
          </w:p>
        </w:tc>
        <w:tc>
          <w:tcPr>
            <w:tcW w:w="6406" w:type="dxa"/>
            <w:tcPrChange w:id="665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系统集成综合管理及冗余功能分项工程质量验收记录</w:t>
            </w:r>
          </w:p>
        </w:tc>
        <w:tc>
          <w:tcPr>
            <w:tcW w:w="1514" w:type="dxa"/>
            <w:vAlign w:val="center"/>
            <w:tcPrChange w:id="666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6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6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257</w:t>
            </w:r>
          </w:p>
        </w:tc>
        <w:tc>
          <w:tcPr>
            <w:tcW w:w="6406" w:type="dxa"/>
            <w:tcPrChange w:id="666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系统集成可维护性和安全性分项工程质量验收记录</w:t>
            </w:r>
          </w:p>
        </w:tc>
        <w:tc>
          <w:tcPr>
            <w:tcW w:w="1514" w:type="dxa"/>
            <w:vAlign w:val="center"/>
            <w:tcPrChange w:id="667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7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7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258</w:t>
            </w:r>
          </w:p>
        </w:tc>
        <w:tc>
          <w:tcPr>
            <w:tcW w:w="6406" w:type="dxa"/>
            <w:tcPrChange w:id="667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电源系统分项工程质量验收记录</w:t>
            </w:r>
          </w:p>
        </w:tc>
        <w:tc>
          <w:tcPr>
            <w:tcW w:w="1514" w:type="dxa"/>
            <w:vAlign w:val="center"/>
            <w:tcPrChange w:id="668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8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8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259</w:t>
            </w:r>
          </w:p>
        </w:tc>
        <w:tc>
          <w:tcPr>
            <w:tcW w:w="6406" w:type="dxa"/>
            <w:tcPrChange w:id="668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其他施工质量验收文件</w:t>
            </w:r>
          </w:p>
        </w:tc>
        <w:tc>
          <w:tcPr>
            <w:tcW w:w="1514" w:type="dxa"/>
            <w:vAlign w:val="center"/>
            <w:tcPrChange w:id="669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9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6694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（八）施工验收文件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69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698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69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260</w:t>
            </w:r>
          </w:p>
        </w:tc>
        <w:tc>
          <w:tcPr>
            <w:tcW w:w="6406" w:type="dxa"/>
            <w:tcPrChange w:id="6701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单位（子单位）工程竣工预验收报验表</w:t>
            </w:r>
          </w:p>
        </w:tc>
        <w:tc>
          <w:tcPr>
            <w:tcW w:w="1514" w:type="dxa"/>
            <w:vAlign w:val="center"/>
            <w:tcPrChange w:id="6704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0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708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0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261</w:t>
            </w:r>
          </w:p>
        </w:tc>
        <w:tc>
          <w:tcPr>
            <w:tcW w:w="6406" w:type="dxa"/>
            <w:tcPrChange w:id="6711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1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1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单位（子单位）工程质量竣工验收记录</w:t>
            </w:r>
          </w:p>
        </w:tc>
        <w:tc>
          <w:tcPr>
            <w:tcW w:w="1514" w:type="dxa"/>
            <w:vAlign w:val="center"/>
            <w:tcPrChange w:id="6714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1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1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18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1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262</w:t>
            </w:r>
          </w:p>
        </w:tc>
        <w:tc>
          <w:tcPr>
            <w:tcW w:w="6406" w:type="dxa"/>
            <w:shd w:val="clear" w:color="auto" w:fill="auto"/>
            <w:vAlign w:val="top"/>
            <w:tcPrChange w:id="6721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单位（子单位）工程质量控制资料核查记录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724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2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28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2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263</w:t>
            </w:r>
          </w:p>
        </w:tc>
        <w:tc>
          <w:tcPr>
            <w:tcW w:w="6406" w:type="dxa"/>
            <w:shd w:val="clear" w:color="auto" w:fill="auto"/>
            <w:vAlign w:val="top"/>
            <w:tcPrChange w:id="6731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单位（子单位）工程安全和功能检验资料核查及主要功能抽查记录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734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3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38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3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264</w:t>
            </w:r>
          </w:p>
        </w:tc>
        <w:tc>
          <w:tcPr>
            <w:tcW w:w="6406" w:type="dxa"/>
            <w:shd w:val="clear" w:color="auto" w:fill="auto"/>
            <w:vAlign w:val="top"/>
            <w:tcPrChange w:id="6741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单位（子单位）工程观感质量检查记录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744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4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48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265</w:t>
            </w:r>
          </w:p>
        </w:tc>
        <w:tc>
          <w:tcPr>
            <w:tcW w:w="6406" w:type="dxa"/>
            <w:shd w:val="clear" w:color="auto" w:fill="auto"/>
            <w:vAlign w:val="top"/>
            <w:tcPrChange w:id="6751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施工资料移交书</w:t>
            </w:r>
          </w:p>
        </w:tc>
        <w:tc>
          <w:tcPr>
            <w:tcW w:w="1514" w:type="dxa"/>
            <w:shd w:val="clear" w:color="auto" w:fill="auto"/>
            <w:vAlign w:val="center"/>
            <w:tcPrChange w:id="6754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5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shd w:val="clear" w:color="auto" w:fill="auto"/>
            <w:vAlign w:val="center"/>
            <w:tcPrChange w:id="6758" w:author="王卓" w:date="2025-10-15T10:27:03Z">
              <w:tcPr>
                <w:tcW w:w="8704" w:type="dxa"/>
                <w:gridSpan w:val="3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5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四、竣工图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6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6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266</w:t>
            </w:r>
          </w:p>
        </w:tc>
        <w:tc>
          <w:tcPr>
            <w:tcW w:w="6406" w:type="dxa"/>
            <w:shd w:val="clear" w:color="auto" w:fill="auto"/>
            <w:vAlign w:val="top"/>
            <w:tcPrChange w:id="676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76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6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7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7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267</w:t>
            </w:r>
          </w:p>
        </w:tc>
        <w:tc>
          <w:tcPr>
            <w:tcW w:w="6406" w:type="dxa"/>
            <w:shd w:val="clear" w:color="auto" w:fill="auto"/>
            <w:vAlign w:val="top"/>
            <w:tcPrChange w:id="677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7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结构竣工图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77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7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8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8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268</w:t>
            </w:r>
          </w:p>
        </w:tc>
        <w:tc>
          <w:tcPr>
            <w:tcW w:w="6406" w:type="dxa"/>
            <w:shd w:val="clear" w:color="auto" w:fill="auto"/>
            <w:vAlign w:val="top"/>
            <w:tcPrChange w:id="678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8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钢结构竣工图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78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8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9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9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79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9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9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269</w:t>
            </w:r>
          </w:p>
        </w:tc>
        <w:tc>
          <w:tcPr>
            <w:tcW w:w="6406" w:type="dxa"/>
            <w:shd w:val="clear" w:color="auto" w:fill="auto"/>
            <w:vAlign w:val="top"/>
            <w:tcPrChange w:id="679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9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7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幕墙竣工图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79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79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0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0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80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0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270</w:t>
            </w:r>
          </w:p>
        </w:tc>
        <w:tc>
          <w:tcPr>
            <w:tcW w:w="6406" w:type="dxa"/>
            <w:shd w:val="clear" w:color="auto" w:fill="auto"/>
            <w:vAlign w:val="top"/>
            <w:tcPrChange w:id="680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0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0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室内装饰竣工图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0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0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1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1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6812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1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271</w:t>
            </w:r>
          </w:p>
        </w:tc>
        <w:tc>
          <w:tcPr>
            <w:tcW w:w="6406" w:type="dxa"/>
            <w:shd w:val="clear" w:color="auto" w:fill="auto"/>
            <w:vAlign w:val="top"/>
            <w:tcPrChange w:id="681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1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1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建筑给水排水及供暖竣工图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1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1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2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2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2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2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2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272</w:t>
            </w:r>
          </w:p>
        </w:tc>
        <w:tc>
          <w:tcPr>
            <w:tcW w:w="6406" w:type="dxa"/>
            <w:tcPrChange w:id="6825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2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建筑电气竣工图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2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3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3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3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3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3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273</w:t>
            </w:r>
          </w:p>
        </w:tc>
        <w:tc>
          <w:tcPr>
            <w:tcW w:w="6406" w:type="dxa"/>
            <w:tcPrChange w:id="6835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3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智能建筑竣工图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3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4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4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4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4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4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274</w:t>
            </w:r>
          </w:p>
        </w:tc>
        <w:tc>
          <w:tcPr>
            <w:tcW w:w="6406" w:type="dxa"/>
            <w:tcPrChange w:id="6845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4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通风与空调竣工图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4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5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5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5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5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275</w:t>
            </w:r>
          </w:p>
        </w:tc>
        <w:tc>
          <w:tcPr>
            <w:tcW w:w="6406" w:type="dxa"/>
            <w:tcPrChange w:id="6855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5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室外工程竣工图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5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6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6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6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6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276</w:t>
            </w:r>
          </w:p>
        </w:tc>
        <w:tc>
          <w:tcPr>
            <w:tcW w:w="6406" w:type="dxa"/>
            <w:shd w:val="clear" w:color="auto" w:fill="auto"/>
            <w:vAlign w:val="top"/>
            <w:tcPrChange w:id="686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6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规划红线内室外给水、排水、供热、供电、照明管线等竣工图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6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7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7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72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7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7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277</w:t>
            </w:r>
          </w:p>
        </w:tc>
        <w:tc>
          <w:tcPr>
            <w:tcW w:w="6406" w:type="dxa"/>
            <w:shd w:val="clear" w:color="auto" w:fill="auto"/>
            <w:vAlign w:val="top"/>
            <w:tcPrChange w:id="6875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76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规划红线内道路、园林绿化、喷灌设施等竣工图</w:t>
            </w:r>
          </w:p>
        </w:tc>
        <w:tc>
          <w:tcPr>
            <w:tcW w:w="1514" w:type="dxa"/>
            <w:shd w:val="clear" w:color="auto" w:fill="auto"/>
            <w:vAlign w:val="center"/>
            <w:tcPrChange w:id="6878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7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88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81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6882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83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8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五、工程竣工验收文件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85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6886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（一）竣工验收与备案文件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8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89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278</w:t>
            </w:r>
          </w:p>
        </w:tc>
        <w:tc>
          <w:tcPr>
            <w:tcW w:w="6406" w:type="dxa"/>
            <w:tcPrChange w:id="689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勘察单位工程质量检查报告</w:t>
            </w:r>
          </w:p>
        </w:tc>
        <w:tc>
          <w:tcPr>
            <w:tcW w:w="1514" w:type="dxa"/>
            <w:vAlign w:val="center"/>
            <w:tcPrChange w:id="6896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8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9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0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279</w:t>
            </w:r>
          </w:p>
        </w:tc>
        <w:tc>
          <w:tcPr>
            <w:tcW w:w="6406" w:type="dxa"/>
            <w:tcPrChange w:id="690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设计单位工程质量检查报告</w:t>
            </w:r>
          </w:p>
        </w:tc>
        <w:tc>
          <w:tcPr>
            <w:tcW w:w="1514" w:type="dxa"/>
            <w:vAlign w:val="center"/>
            <w:tcPrChange w:id="6906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0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1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280</w:t>
            </w:r>
          </w:p>
        </w:tc>
        <w:tc>
          <w:tcPr>
            <w:tcW w:w="6406" w:type="dxa"/>
            <w:tcPrChange w:id="691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施工单位工程竣工报告</w:t>
            </w:r>
          </w:p>
        </w:tc>
        <w:tc>
          <w:tcPr>
            <w:tcW w:w="1514" w:type="dxa"/>
            <w:vAlign w:val="center"/>
            <w:tcPrChange w:id="6916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1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2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2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281</w:t>
            </w:r>
          </w:p>
        </w:tc>
        <w:tc>
          <w:tcPr>
            <w:tcW w:w="6406" w:type="dxa"/>
            <w:tcPrChange w:id="692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2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2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监理单位工程质量评估报告</w:t>
            </w:r>
          </w:p>
        </w:tc>
        <w:tc>
          <w:tcPr>
            <w:tcW w:w="1514" w:type="dxa"/>
            <w:shd w:val="clear" w:color="auto" w:fill="auto"/>
            <w:vAlign w:val="center"/>
            <w:tcPrChange w:id="692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2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2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2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3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3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282</w:t>
            </w:r>
          </w:p>
        </w:tc>
        <w:tc>
          <w:tcPr>
            <w:tcW w:w="6406" w:type="dxa"/>
            <w:tcPrChange w:id="693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3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3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工程竣工验收报告</w:t>
            </w:r>
          </w:p>
        </w:tc>
        <w:tc>
          <w:tcPr>
            <w:tcW w:w="1514" w:type="dxa"/>
            <w:shd w:val="clear" w:color="auto" w:fill="auto"/>
            <w:vAlign w:val="center"/>
            <w:tcPrChange w:id="693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3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3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3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4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4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283</w:t>
            </w:r>
          </w:p>
        </w:tc>
        <w:tc>
          <w:tcPr>
            <w:tcW w:w="6406" w:type="dxa"/>
            <w:tcPrChange w:id="694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4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工程竣工验收会议记录</w:t>
            </w:r>
          </w:p>
        </w:tc>
        <w:tc>
          <w:tcPr>
            <w:tcW w:w="1514" w:type="dxa"/>
            <w:shd w:val="clear" w:color="auto" w:fill="auto"/>
            <w:vAlign w:val="center"/>
            <w:tcPrChange w:id="694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4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4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4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5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5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5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284</w:t>
            </w:r>
          </w:p>
        </w:tc>
        <w:tc>
          <w:tcPr>
            <w:tcW w:w="6406" w:type="dxa"/>
            <w:tcPrChange w:id="6953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5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5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专家组竣工验收意见</w:t>
            </w:r>
          </w:p>
        </w:tc>
        <w:tc>
          <w:tcPr>
            <w:tcW w:w="1514" w:type="dxa"/>
            <w:shd w:val="clear" w:color="auto" w:fill="auto"/>
            <w:vAlign w:val="center"/>
            <w:tcPrChange w:id="695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5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5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5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6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6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6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285</w:t>
            </w:r>
          </w:p>
        </w:tc>
        <w:tc>
          <w:tcPr>
            <w:tcW w:w="6406" w:type="dxa"/>
            <w:shd w:val="clear" w:color="auto" w:fill="auto"/>
            <w:vAlign w:val="top"/>
            <w:tcPrChange w:id="696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6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6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工程竣工验收证书</w:t>
            </w:r>
          </w:p>
        </w:tc>
        <w:tc>
          <w:tcPr>
            <w:tcW w:w="1514" w:type="dxa"/>
            <w:shd w:val="clear" w:color="auto" w:fill="auto"/>
            <w:vAlign w:val="center"/>
            <w:tcPrChange w:id="696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6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6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6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7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7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7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286</w:t>
            </w:r>
          </w:p>
        </w:tc>
        <w:tc>
          <w:tcPr>
            <w:tcW w:w="6406" w:type="dxa"/>
            <w:shd w:val="clear" w:color="auto" w:fill="auto"/>
            <w:vAlign w:val="top"/>
            <w:tcPrChange w:id="697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7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7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规划、消防、环保、民防、防雷等部门出具的认可文件或准许使用文件</w:t>
            </w:r>
          </w:p>
        </w:tc>
        <w:tc>
          <w:tcPr>
            <w:tcW w:w="1514" w:type="dxa"/>
            <w:shd w:val="clear" w:color="auto" w:fill="auto"/>
            <w:vAlign w:val="center"/>
            <w:tcPrChange w:id="697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7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7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7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8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8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8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287</w:t>
            </w:r>
          </w:p>
        </w:tc>
        <w:tc>
          <w:tcPr>
            <w:tcW w:w="6406" w:type="dxa"/>
            <w:shd w:val="clear" w:color="auto" w:fill="auto"/>
            <w:vAlign w:val="top"/>
            <w:tcPrChange w:id="698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8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8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房屋建筑工程质量保修书</w:t>
            </w:r>
          </w:p>
        </w:tc>
        <w:tc>
          <w:tcPr>
            <w:tcW w:w="1514" w:type="dxa"/>
            <w:shd w:val="clear" w:color="auto" w:fill="auto"/>
            <w:vAlign w:val="center"/>
            <w:tcPrChange w:id="698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8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8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8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699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9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9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288</w:t>
            </w:r>
          </w:p>
        </w:tc>
        <w:tc>
          <w:tcPr>
            <w:tcW w:w="6406" w:type="dxa"/>
            <w:shd w:val="clear" w:color="auto" w:fill="auto"/>
            <w:vAlign w:val="top"/>
            <w:tcPrChange w:id="699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94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699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住宅质量保证书、住宅使用说明书</w:t>
            </w:r>
          </w:p>
        </w:tc>
        <w:tc>
          <w:tcPr>
            <w:tcW w:w="1514" w:type="dxa"/>
            <w:shd w:val="clear" w:color="auto" w:fill="auto"/>
            <w:vAlign w:val="center"/>
            <w:tcPrChange w:id="6996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97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699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99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0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0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0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289</w:t>
            </w:r>
          </w:p>
        </w:tc>
        <w:tc>
          <w:tcPr>
            <w:tcW w:w="6406" w:type="dxa"/>
            <w:shd w:val="clear" w:color="auto" w:fill="auto"/>
            <w:vAlign w:val="top"/>
            <w:tcPrChange w:id="700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700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0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建设工程竣工验收备案表</w:t>
            </w:r>
          </w:p>
        </w:tc>
        <w:tc>
          <w:tcPr>
            <w:tcW w:w="1514" w:type="dxa"/>
            <w:vAlign w:val="center"/>
            <w:tcPrChange w:id="7006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0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0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0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10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1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1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290</w:t>
            </w:r>
          </w:p>
        </w:tc>
        <w:tc>
          <w:tcPr>
            <w:tcW w:w="6406" w:type="dxa"/>
            <w:shd w:val="clear" w:color="auto" w:fill="auto"/>
            <w:vAlign w:val="top"/>
            <w:tcPrChange w:id="7013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 w:bidi="ar-SA"/>
                <w:rPrChange w:id="7014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1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建设工程档案预验收意见</w:t>
            </w:r>
          </w:p>
        </w:tc>
        <w:tc>
          <w:tcPr>
            <w:tcW w:w="1514" w:type="dxa"/>
            <w:vAlign w:val="center"/>
            <w:tcPrChange w:id="7016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17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18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19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7020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1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（二）竣工决算文件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2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2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291</w:t>
            </w:r>
          </w:p>
        </w:tc>
        <w:tc>
          <w:tcPr>
            <w:tcW w:w="6406" w:type="dxa"/>
            <w:tcPrChange w:id="702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施工决算文件</w:t>
            </w:r>
          </w:p>
        </w:tc>
        <w:tc>
          <w:tcPr>
            <w:tcW w:w="1514" w:type="dxa"/>
            <w:vAlign w:val="center"/>
            <w:tcPrChange w:id="703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3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34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292</w:t>
            </w:r>
          </w:p>
        </w:tc>
        <w:tc>
          <w:tcPr>
            <w:tcW w:w="6406" w:type="dxa"/>
            <w:tcPrChange w:id="7037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监理决算文件</w:t>
            </w:r>
          </w:p>
        </w:tc>
        <w:tc>
          <w:tcPr>
            <w:tcW w:w="1514" w:type="dxa"/>
            <w:vAlign w:val="center"/>
            <w:tcPrChange w:id="7040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41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42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43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7044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45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（三）工程声像资料等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4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48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4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293</w:t>
            </w:r>
          </w:p>
        </w:tc>
        <w:tc>
          <w:tcPr>
            <w:tcW w:w="6406" w:type="dxa"/>
            <w:tcPrChange w:id="7051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开工前原貌、施工阶段、竣工新貌照片</w:t>
            </w:r>
          </w:p>
        </w:tc>
        <w:tc>
          <w:tcPr>
            <w:tcW w:w="1514" w:type="dxa"/>
            <w:vAlign w:val="center"/>
            <w:tcPrChange w:id="7054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5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vAlign w:val="center"/>
            <w:tcPrChange w:id="7058" w:author="王卓" w:date="2025-10-15T10:27:03Z">
              <w:tcPr>
                <w:tcW w:w="762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5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0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294</w:t>
            </w:r>
          </w:p>
        </w:tc>
        <w:tc>
          <w:tcPr>
            <w:tcW w:w="6406" w:type="dxa"/>
            <w:tcPrChange w:id="7061" w:author="王卓" w:date="2025-10-15T10:27:03Z">
              <w:tcPr>
                <w:tcW w:w="6565" w:type="dxa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工程建设过程录音、录像资料（重大工程）</w:t>
            </w:r>
          </w:p>
        </w:tc>
        <w:tc>
          <w:tcPr>
            <w:tcW w:w="1514" w:type="dxa"/>
            <w:vAlign w:val="center"/>
            <w:tcPrChange w:id="7064" w:author="王卓" w:date="2025-10-15T10:27:03Z">
              <w:tcPr>
                <w:tcW w:w="137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67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vAlign w:val="center"/>
            <w:tcPrChange w:id="7068" w:author="王卓" w:date="2025-10-15T10:27:03Z">
              <w:tcPr>
                <w:tcW w:w="8704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69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/>
                <w:rPrChange w:id="7070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color w:val="000000"/>
                    <w:kern w:val="0"/>
                    <w:sz w:val="20"/>
                    <w:szCs w:val="20"/>
                    <w:vertAlign w:val="baseline"/>
                    <w:lang w:val="en-US" w:eastAsia="zh-CN"/>
                  </w:rPr>
                </w:rPrChange>
              </w:rPr>
              <w:t>后勤管理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2"/>
                <w:sz w:val="20"/>
                <w:szCs w:val="20"/>
                <w:rPrChange w:id="707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12"/>
                    <w:sz w:val="20"/>
                    <w:szCs w:val="20"/>
                  </w:rPr>
                </w:rPrChange>
              </w:rPr>
              <w:t>（分类号XZ15）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7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top"/>
            <w:tcPrChange w:id="7073" w:author="王卓" w:date="2025-10-15T10:27:03Z">
              <w:tcPr>
                <w:tcW w:w="76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0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06" w:type="dxa"/>
            <w:shd w:val="clear" w:color="auto" w:fill="auto"/>
            <w:vAlign w:val="top"/>
            <w:tcPrChange w:id="707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0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4" w:type="dxa"/>
            <w:shd w:val="clear" w:color="auto" w:fill="auto"/>
            <w:vAlign w:val="top"/>
            <w:tcPrChange w:id="7079" w:author="王卓" w:date="2025-10-15T10:27:03Z">
              <w:tcPr>
                <w:tcW w:w="1377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0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8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08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295</w:t>
            </w:r>
          </w:p>
        </w:tc>
        <w:tc>
          <w:tcPr>
            <w:tcW w:w="6406" w:type="dxa"/>
            <w:shd w:val="clear" w:color="auto" w:fill="auto"/>
            <w:vAlign w:val="center"/>
            <w:tcPrChange w:id="7086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0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上级有关后勤工作的文件材料</w:t>
            </w:r>
          </w:p>
        </w:tc>
        <w:tc>
          <w:tcPr>
            <w:tcW w:w="1514" w:type="dxa"/>
            <w:shd w:val="clear" w:color="auto" w:fill="auto"/>
            <w:vAlign w:val="top"/>
            <w:tcPrChange w:id="7089" w:author="王卓" w:date="2025-10-15T10:27:03Z">
              <w:tcPr>
                <w:tcW w:w="1377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0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09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09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9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0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296</w:t>
            </w:r>
          </w:p>
        </w:tc>
        <w:tc>
          <w:tcPr>
            <w:tcW w:w="6406" w:type="dxa"/>
            <w:shd w:val="clear" w:color="auto" w:fill="auto"/>
            <w:vAlign w:val="top"/>
            <w:tcPrChange w:id="709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09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0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后勤工作获省部级以上奖励材料（先进集体、个人申报材料、审批文件材料等）</w:t>
            </w:r>
          </w:p>
        </w:tc>
        <w:tc>
          <w:tcPr>
            <w:tcW w:w="1514" w:type="dxa"/>
            <w:shd w:val="clear" w:color="auto" w:fill="auto"/>
            <w:vAlign w:val="center"/>
            <w:tcPrChange w:id="709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0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0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0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297</w:t>
            </w:r>
          </w:p>
        </w:tc>
        <w:tc>
          <w:tcPr>
            <w:tcW w:w="6406" w:type="dxa"/>
            <w:shd w:val="clear" w:color="auto" w:fill="auto"/>
            <w:vAlign w:val="center"/>
            <w:tcPrChange w:id="7106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0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1514" w:type="dxa"/>
            <w:shd w:val="clear" w:color="auto" w:fill="auto"/>
            <w:vAlign w:val="center"/>
            <w:tcPrChange w:id="710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1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1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1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298</w:t>
            </w:r>
          </w:p>
        </w:tc>
        <w:tc>
          <w:tcPr>
            <w:tcW w:w="6406" w:type="dxa"/>
            <w:shd w:val="clear" w:color="auto" w:fill="auto"/>
            <w:vAlign w:val="top"/>
            <w:tcPrChange w:id="711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本校后勤工作重要统计报表</w:t>
            </w:r>
          </w:p>
        </w:tc>
        <w:tc>
          <w:tcPr>
            <w:tcW w:w="1514" w:type="dxa"/>
            <w:shd w:val="clear" w:color="auto" w:fill="auto"/>
            <w:vAlign w:val="center"/>
            <w:tcPrChange w:id="711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2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1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2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2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2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299</w:t>
            </w:r>
          </w:p>
        </w:tc>
        <w:tc>
          <w:tcPr>
            <w:tcW w:w="6406" w:type="dxa"/>
            <w:shd w:val="clear" w:color="auto" w:fill="auto"/>
            <w:vAlign w:val="top"/>
            <w:tcPrChange w:id="712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2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与后勤维修有关的图纸等重要材料</w:t>
            </w:r>
          </w:p>
        </w:tc>
        <w:tc>
          <w:tcPr>
            <w:tcW w:w="1514" w:type="dxa"/>
            <w:shd w:val="clear" w:color="auto" w:fill="auto"/>
            <w:vAlign w:val="center"/>
            <w:tcPrChange w:id="712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3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3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3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3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300</w:t>
            </w:r>
          </w:p>
        </w:tc>
        <w:tc>
          <w:tcPr>
            <w:tcW w:w="6406" w:type="dxa"/>
            <w:shd w:val="clear" w:color="auto" w:fill="auto"/>
            <w:vAlign w:val="top"/>
            <w:tcPrChange w:id="713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3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14" w:type="dxa"/>
            <w:shd w:val="clear" w:color="auto" w:fill="auto"/>
            <w:vAlign w:val="center"/>
            <w:tcPrChange w:id="713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4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4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4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301</w:t>
            </w:r>
          </w:p>
        </w:tc>
        <w:tc>
          <w:tcPr>
            <w:tcW w:w="6406" w:type="dxa"/>
            <w:shd w:val="clear" w:color="auto" w:fill="auto"/>
            <w:vAlign w:val="top"/>
            <w:tcPrChange w:id="714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4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后勤工作重要的会议纪要、工作纪要、报告、大事记等</w:t>
            </w:r>
          </w:p>
        </w:tc>
        <w:tc>
          <w:tcPr>
            <w:tcW w:w="1514" w:type="dxa"/>
            <w:shd w:val="clear" w:color="auto" w:fill="auto"/>
            <w:vAlign w:val="center"/>
            <w:tcPrChange w:id="714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5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5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5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5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302</w:t>
            </w:r>
          </w:p>
        </w:tc>
        <w:tc>
          <w:tcPr>
            <w:tcW w:w="6406" w:type="dxa"/>
            <w:shd w:val="clear" w:color="auto" w:fill="auto"/>
            <w:vAlign w:val="top"/>
            <w:tcPrChange w:id="715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后勤管理工作形成的各类合同档案材料（如合同委托书、合同有关的补充协议、会议纪要、传真、电话记录、索赔报告、合同台账等）</w:t>
            </w:r>
          </w:p>
        </w:tc>
        <w:tc>
          <w:tcPr>
            <w:tcW w:w="1514" w:type="dxa"/>
            <w:shd w:val="clear" w:color="auto" w:fill="auto"/>
            <w:vAlign w:val="center"/>
            <w:tcPrChange w:id="715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6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6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6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303</w:t>
            </w:r>
          </w:p>
        </w:tc>
        <w:tc>
          <w:tcPr>
            <w:tcW w:w="6406" w:type="dxa"/>
            <w:shd w:val="clear" w:color="auto" w:fill="auto"/>
            <w:vAlign w:val="top"/>
            <w:tcPrChange w:id="716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6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水电维修、工程项目修缮、园林绿化工作中形成的有关材料（请示、预算、招投标、决算、验收、施工图、竣工图）</w:t>
            </w:r>
          </w:p>
        </w:tc>
        <w:tc>
          <w:tcPr>
            <w:tcW w:w="1514" w:type="dxa"/>
            <w:shd w:val="clear" w:color="auto" w:fill="auto"/>
            <w:vAlign w:val="center"/>
            <w:tcPrChange w:id="716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7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7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7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7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304</w:t>
            </w:r>
          </w:p>
        </w:tc>
        <w:tc>
          <w:tcPr>
            <w:tcW w:w="6406" w:type="dxa"/>
            <w:shd w:val="clear" w:color="auto" w:fill="auto"/>
            <w:vAlign w:val="top"/>
            <w:tcPrChange w:id="717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本单位有关园林绿化、校园物业等重要的材料</w:t>
            </w:r>
          </w:p>
        </w:tc>
        <w:tc>
          <w:tcPr>
            <w:tcW w:w="1514" w:type="dxa"/>
            <w:shd w:val="clear" w:color="auto" w:fill="auto"/>
            <w:vAlign w:val="center"/>
            <w:tcPrChange w:id="717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8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8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8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305</w:t>
            </w:r>
          </w:p>
        </w:tc>
        <w:tc>
          <w:tcPr>
            <w:tcW w:w="6406" w:type="dxa"/>
            <w:shd w:val="clear" w:color="auto" w:fill="auto"/>
            <w:vAlign w:val="top"/>
            <w:tcPrChange w:id="7186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本单位发布的重要活动的剪报、照片、录音、录像等成套声像档案材料</w:t>
            </w:r>
          </w:p>
        </w:tc>
        <w:tc>
          <w:tcPr>
            <w:tcW w:w="1514" w:type="dxa"/>
            <w:shd w:val="clear" w:color="auto" w:fill="auto"/>
            <w:vAlign w:val="center"/>
            <w:tcPrChange w:id="718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9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9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193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9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1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306</w:t>
            </w:r>
          </w:p>
        </w:tc>
        <w:tc>
          <w:tcPr>
            <w:tcW w:w="6406" w:type="dxa"/>
            <w:shd w:val="clear" w:color="auto" w:fill="auto"/>
            <w:vAlign w:val="center"/>
            <w:tcPrChange w:id="7196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19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1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4" w:type="dxa"/>
            <w:shd w:val="clear" w:color="auto" w:fill="auto"/>
            <w:vAlign w:val="center"/>
            <w:tcPrChange w:id="7199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20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02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8655" w:type="dxa"/>
            <w:gridSpan w:val="3"/>
            <w:shd w:val="clear" w:color="auto" w:fill="auto"/>
            <w:vAlign w:val="center"/>
            <w:tcPrChange w:id="7203" w:author="王卓" w:date="2025-10-15T10:27:03Z">
              <w:tcPr>
                <w:tcW w:w="8704" w:type="dxa"/>
                <w:gridSpan w:val="3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/>
                <w:rPrChange w:id="7204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7205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校医院（分类号XZ15</w:t>
            </w:r>
            <w:ins w:id="7206" w:author="王卓" w:date="2025-10-15T10:25:17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</w:rPr>
                <w:t>）</w:t>
              </w:r>
            </w:ins>
            <w:del w:id="7207" w:author="王卓" w:date="2025-10-15T10:25:17Z">
              <w:r>
                <w:rPr>
                  <w:rFonts w:hint="eastAsia" w:ascii="仿宋_GB2312" w:hAnsi="仿宋_GB2312" w:eastAsia="仿宋_GB2312" w:cs="仿宋_GB2312"/>
                  <w:b/>
                  <w:bCs/>
                  <w:sz w:val="20"/>
                  <w:szCs w:val="20"/>
                  <w:lang w:val="en-US" w:eastAsia="zh-CN"/>
                  <w:rPrChange w:id="7208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10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top"/>
            <w:tcPrChange w:id="7211" w:author="王卓" w:date="2025-10-15T10:27:03Z">
              <w:tcPr>
                <w:tcW w:w="762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2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06" w:type="dxa"/>
            <w:shd w:val="clear" w:color="auto" w:fill="auto"/>
            <w:vAlign w:val="top"/>
            <w:tcPrChange w:id="7214" w:author="王卓" w:date="2025-10-15T10:27:03Z">
              <w:tcPr>
                <w:tcW w:w="6565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2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2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4" w:type="dxa"/>
            <w:shd w:val="clear" w:color="auto" w:fill="auto"/>
            <w:vAlign w:val="top"/>
            <w:tcPrChange w:id="7217" w:author="王卓" w:date="2025-10-15T10:27:03Z">
              <w:tcPr>
                <w:tcW w:w="1377" w:type="dxa"/>
                <w:shd w:val="clear" w:color="auto" w:fill="auto"/>
                <w:vAlign w:val="top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2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20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221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307</w:t>
            </w:r>
          </w:p>
        </w:tc>
        <w:tc>
          <w:tcPr>
            <w:tcW w:w="6406" w:type="dxa"/>
            <w:shd w:val="clear" w:color="auto" w:fill="auto"/>
            <w:vAlign w:val="center"/>
            <w:tcPrChange w:id="7224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上级有关医疗保障管理办法、实施细则、实施意见、规定等</w:t>
            </w:r>
          </w:p>
        </w:tc>
        <w:tc>
          <w:tcPr>
            <w:tcW w:w="1514" w:type="dxa"/>
            <w:shd w:val="clear" w:color="auto" w:fill="auto"/>
            <w:vAlign w:val="center"/>
            <w:tcPrChange w:id="7227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2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30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231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308</w:t>
            </w:r>
          </w:p>
        </w:tc>
        <w:tc>
          <w:tcPr>
            <w:tcW w:w="6406" w:type="dxa"/>
            <w:shd w:val="clear" w:color="auto" w:fill="auto"/>
            <w:vAlign w:val="center"/>
            <w:tcPrChange w:id="7234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学校关于师生员工医疗保障管理办法、规定、重要请示、报告及批复或纪要</w:t>
            </w:r>
          </w:p>
        </w:tc>
        <w:tc>
          <w:tcPr>
            <w:tcW w:w="1514" w:type="dxa"/>
            <w:shd w:val="clear" w:color="auto" w:fill="auto"/>
            <w:vAlign w:val="center"/>
            <w:tcPrChange w:id="7237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3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240" w:author="王卓" w:date="2025-10-15T10:27:0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c>
          <w:tcPr>
            <w:tcW w:w="735" w:type="dxa"/>
            <w:shd w:val="clear" w:color="auto" w:fill="auto"/>
            <w:vAlign w:val="center"/>
            <w:tcPrChange w:id="7241" w:author="王卓" w:date="2025-10-15T10:27:03Z">
              <w:tcPr>
                <w:tcW w:w="762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2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3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309</w:t>
            </w:r>
          </w:p>
        </w:tc>
        <w:tc>
          <w:tcPr>
            <w:tcW w:w="6406" w:type="dxa"/>
            <w:shd w:val="clear" w:color="auto" w:fill="auto"/>
            <w:vAlign w:val="center"/>
            <w:tcPrChange w:id="7244" w:author="王卓" w:date="2025-10-15T10:27:03Z">
              <w:tcPr>
                <w:tcW w:w="65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5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6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本单位规章制度、工作计划、工作总结、院务会议纪要、记录、合同等</w:t>
            </w:r>
          </w:p>
        </w:tc>
        <w:tc>
          <w:tcPr>
            <w:tcW w:w="1514" w:type="dxa"/>
            <w:shd w:val="clear" w:color="auto" w:fill="auto"/>
            <w:vAlign w:val="center"/>
            <w:tcPrChange w:id="7247" w:author="王卓" w:date="2025-10-15T10:27:03Z">
              <w:tcPr>
                <w:tcW w:w="1377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8" w:author="王卓" w:date="2025-10-15T10:19:44Z">
                  <w:rPr>
                    <w:rFonts w:hint="default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  <w:rPrChange w:id="7249" w:author="王卓" w:date="2025-10-15T10:19:44Z">
                  <w:rPr>
                    <w:rFonts w:hint="eastAsia" w:ascii="华文仿宋" w:hAnsi="华文仿宋" w:eastAsia="华文仿宋" w:cs="华文仿宋"/>
                    <w:b w:val="0"/>
                    <w:bCs w:val="0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250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25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归档责任单位：武装部、保卫处                           （分类号：XZ14）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252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</w:t>
      </w:r>
    </w:p>
    <w:tbl>
      <w:tblPr>
        <w:tblStyle w:val="7"/>
        <w:tblW w:w="8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592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92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2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2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373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上级关于武装、军训、安全、保卫、消防、人防工作的文件材料</w:t>
            </w:r>
          </w:p>
        </w:tc>
        <w:tc>
          <w:tcPr>
            <w:tcW w:w="1373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9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2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9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2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9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本校武装、安全、保卫等工作统计年报及重要报表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2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军事课教学计划、教学大纲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2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9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9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复员、转业、退伍军人、军烈属名册和登记表（卡）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2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2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2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2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本校师生员工案件的</w:t>
            </w:r>
            <w:ins w:id="7299" w:author="王卓" w:date="2025-10-15T10:25:2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侦查</w:t>
              </w:r>
            </w:ins>
            <w:del w:id="7300" w:author="王卓" w:date="2025-10-15T10:25:22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7301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侦察</w:delText>
              </w:r>
            </w:del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、调查、处分结论材料及上级的批复、判决书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本校师生员工案件的平反、复查处理结论及上级批复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本校要害部门的安全保卫、消防工作、重大事故的调查处理材料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重要活动安全保卫工作方案、预案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武装、安全、保卫工作获省部级以上奖励材料（先进集体、个人申报材料、审批文件材料等）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592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59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5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34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3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659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34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3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37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3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3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34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34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归档责任单位：离退休工作处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35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35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    （分类号：DQ13）</w:t>
      </w:r>
    </w:p>
    <w:tbl>
      <w:tblPr>
        <w:tblStyle w:val="7"/>
        <w:tblW w:w="8715" w:type="dxa"/>
        <w:tblInd w:w="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7352" w:author="王卓" w:date="2025-10-15T10:26:39Z">
          <w:tblPr>
            <w:tblStyle w:val="7"/>
            <w:tblW w:w="8753" w:type="dxa"/>
            <w:tblInd w:w="-115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35"/>
        <w:gridCol w:w="6319"/>
        <w:gridCol w:w="1661"/>
        <w:tblGridChange w:id="7353">
          <w:tblGrid>
            <w:gridCol w:w="750"/>
            <w:gridCol w:w="6615"/>
            <w:gridCol w:w="1388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5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35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tcPrChange w:id="7355" w:author="王卓" w:date="2025-10-15T10:26:39Z">
              <w:tcPr>
                <w:tcW w:w="750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319" w:type="dxa"/>
            <w:tcPrChange w:id="735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35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3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归档内容</w:t>
            </w:r>
          </w:p>
        </w:tc>
        <w:tc>
          <w:tcPr>
            <w:tcW w:w="1661" w:type="dxa"/>
            <w:tcPrChange w:id="7361" w:author="王卓" w:date="2025-10-15T10:26:39Z">
              <w:tcPr>
                <w:tcW w:w="1388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6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33" w:hRule="atLeast"/>
          <w:trPrChange w:id="7364" w:author="王卓" w:date="2025-10-15T10:26:39Z">
            <w:trPr>
              <w:trHeight w:val="233" w:hRule="atLeast"/>
            </w:trPr>
          </w:trPrChange>
        </w:trPr>
        <w:tc>
          <w:tcPr>
            <w:tcW w:w="735" w:type="dxa"/>
            <w:vAlign w:val="center"/>
            <w:tcPrChange w:id="736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319" w:type="dxa"/>
            <w:tcPrChange w:id="736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上级有关离退休工作文件材料</w:t>
            </w:r>
          </w:p>
        </w:tc>
        <w:tc>
          <w:tcPr>
            <w:tcW w:w="1661" w:type="dxa"/>
            <w:tcPrChange w:id="7371" w:author="王卓" w:date="2025-10-15T10:26:39Z">
              <w:tcPr>
                <w:tcW w:w="1388" w:type="dxa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7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06" w:hRule="atLeast"/>
          <w:trPrChange w:id="7374" w:author="王卓" w:date="2025-10-15T10:26:39Z">
            <w:trPr>
              <w:trHeight w:val="506" w:hRule="atLeast"/>
            </w:trPr>
          </w:trPrChange>
        </w:trPr>
        <w:tc>
          <w:tcPr>
            <w:tcW w:w="735" w:type="dxa"/>
            <w:vAlign w:val="center"/>
            <w:tcPrChange w:id="737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319" w:type="dxa"/>
            <w:tcPrChange w:id="737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离退休工作获省部级以上奖励材料（先进集体、个人申报材料、审批文件材料）</w:t>
            </w:r>
          </w:p>
        </w:tc>
        <w:tc>
          <w:tcPr>
            <w:tcW w:w="1661" w:type="dxa"/>
            <w:vAlign w:val="center"/>
            <w:tcPrChange w:id="738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3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8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38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38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319" w:type="dxa"/>
            <w:tcPrChange w:id="738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本单位编制的制度文件汇编材料（与电子文档同步移交）</w:t>
            </w:r>
          </w:p>
        </w:tc>
        <w:tc>
          <w:tcPr>
            <w:tcW w:w="1661" w:type="dxa"/>
            <w:vAlign w:val="center"/>
            <w:tcPrChange w:id="739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3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9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39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39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3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319" w:type="dxa"/>
            <w:tcPrChange w:id="739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本单位与外单位签订的各类协议、合同</w:t>
            </w:r>
          </w:p>
        </w:tc>
        <w:tc>
          <w:tcPr>
            <w:tcW w:w="1661" w:type="dxa"/>
            <w:vAlign w:val="center"/>
            <w:tcPrChange w:id="740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0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0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0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319" w:type="dxa"/>
            <w:tcPrChange w:id="740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本校离退休人员重要统计报表</w:t>
            </w:r>
          </w:p>
        </w:tc>
        <w:tc>
          <w:tcPr>
            <w:tcW w:w="1661" w:type="dxa"/>
            <w:vAlign w:val="center"/>
            <w:tcPrChange w:id="741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1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1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1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319" w:type="dxa"/>
            <w:tcPrChange w:id="741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离退休人员变动名册</w:t>
            </w:r>
          </w:p>
        </w:tc>
        <w:tc>
          <w:tcPr>
            <w:tcW w:w="1661" w:type="dxa"/>
            <w:vAlign w:val="center"/>
            <w:tcPrChange w:id="742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2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2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2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2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319" w:type="dxa"/>
            <w:tcPrChange w:id="742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重要人员的死亡、追悼材料</w:t>
            </w:r>
          </w:p>
        </w:tc>
        <w:tc>
          <w:tcPr>
            <w:tcW w:w="1661" w:type="dxa"/>
            <w:vAlign w:val="center"/>
            <w:tcPrChange w:id="743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3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3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3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319" w:type="dxa"/>
            <w:tcPrChange w:id="743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关心下一代工作委员会重要工作材料</w:t>
            </w:r>
          </w:p>
        </w:tc>
        <w:tc>
          <w:tcPr>
            <w:tcW w:w="1661" w:type="dxa"/>
            <w:vAlign w:val="center"/>
            <w:tcPrChange w:id="744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4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4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4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319" w:type="dxa"/>
            <w:tcPrChange w:id="7448" w:author="王卓" w:date="2025-10-15T10:26:39Z">
              <w:tcPr>
                <w:tcW w:w="661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661" w:type="dxa"/>
            <w:vAlign w:val="center"/>
            <w:tcPrChange w:id="745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5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5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vAlign w:val="center"/>
            <w:tcPrChange w:id="7455" w:author="王卓" w:date="2025-10-15T10:26:39Z">
              <w:tcPr>
                <w:tcW w:w="750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319" w:type="dxa"/>
            <w:vAlign w:val="center"/>
            <w:tcPrChange w:id="7458" w:author="王卓" w:date="2025-10-15T10:26:39Z">
              <w:tcPr>
                <w:tcW w:w="661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661" w:type="dxa"/>
            <w:vAlign w:val="center"/>
            <w:tcPrChange w:id="7461" w:author="王卓" w:date="2025-10-15T10:26:39Z">
              <w:tcPr>
                <w:tcW w:w="1388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64" w:author="王卓" w:date="2025-10-15T10:26:3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" w:hRule="atLeast"/>
          <w:trPrChange w:id="7464" w:author="王卓" w:date="2025-10-15T10:26:39Z">
            <w:trPr>
              <w:trHeight w:val="11" w:hRule="atLeast"/>
            </w:trPr>
          </w:trPrChange>
        </w:trPr>
        <w:tc>
          <w:tcPr>
            <w:tcW w:w="735" w:type="dxa"/>
            <w:shd w:val="clear" w:color="auto" w:fill="auto"/>
            <w:vAlign w:val="center"/>
            <w:tcPrChange w:id="7465" w:author="王卓" w:date="2025-10-15T10:26:39Z">
              <w:tcPr>
                <w:tcW w:w="750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4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4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6319" w:type="dxa"/>
            <w:shd w:val="clear" w:color="auto" w:fill="auto"/>
            <w:vAlign w:val="center"/>
            <w:tcPrChange w:id="7468" w:author="王卓" w:date="2025-10-15T10:26:39Z">
              <w:tcPr>
                <w:tcW w:w="661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4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4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661" w:type="dxa"/>
            <w:shd w:val="clear" w:color="auto" w:fill="auto"/>
            <w:vAlign w:val="center"/>
            <w:tcPrChange w:id="7471" w:author="王卓" w:date="2025-10-15T10:26:39Z">
              <w:tcPr>
                <w:tcW w:w="1388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4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4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47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47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47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信息化工作办公室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47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47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47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（分类号：XZ19）</w:t>
      </w:r>
    </w:p>
    <w:tbl>
      <w:tblPr>
        <w:tblStyle w:val="7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7480" w:author="王卓" w:date="2025-10-15T10:26:19Z">
          <w:tblPr>
            <w:tblStyle w:val="7"/>
            <w:tblW w:w="8677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835"/>
        <w:gridCol w:w="6465"/>
        <w:gridCol w:w="1379"/>
        <w:tblGridChange w:id="7481">
          <w:tblGrid>
            <w:gridCol w:w="833"/>
            <w:gridCol w:w="6465"/>
            <w:gridCol w:w="137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8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48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48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65" w:type="dxa"/>
            <w:vAlign w:val="center"/>
            <w:tcPrChange w:id="748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74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74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379" w:type="dxa"/>
            <w:vAlign w:val="center"/>
            <w:tcPrChange w:id="748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4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49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8" w:hRule="atLeast"/>
          <w:jc w:val="center"/>
          <w:trPrChange w:id="7492" w:author="王卓" w:date="2025-10-15T10:26:19Z">
            <w:trPr>
              <w:trHeight w:val="378" w:hRule="atLeast"/>
              <w:jc w:val="center"/>
            </w:trPr>
          </w:trPrChange>
        </w:trPr>
        <w:tc>
          <w:tcPr>
            <w:tcW w:w="835" w:type="dxa"/>
            <w:vAlign w:val="center"/>
            <w:tcPrChange w:id="749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4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65" w:type="dxa"/>
            <w:vAlign w:val="center"/>
            <w:tcPrChange w:id="749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4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4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上级有关信息化工作的文件材料</w:t>
            </w:r>
          </w:p>
        </w:tc>
        <w:tc>
          <w:tcPr>
            <w:tcW w:w="1379" w:type="dxa"/>
            <w:vAlign w:val="center"/>
            <w:tcPrChange w:id="749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0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0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0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65" w:type="dxa"/>
            <w:vAlign w:val="center"/>
            <w:tcPrChange w:id="750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本单位编制的制度文件汇编（与电子文档同步归档）</w:t>
            </w:r>
          </w:p>
        </w:tc>
        <w:tc>
          <w:tcPr>
            <w:tcW w:w="1379" w:type="dxa"/>
            <w:vAlign w:val="center"/>
            <w:tcPrChange w:id="750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1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1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1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1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65" w:type="dxa"/>
            <w:vAlign w:val="center"/>
            <w:tcPrChange w:id="751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学校关于信息化建设的统计报表</w:t>
            </w:r>
          </w:p>
        </w:tc>
        <w:tc>
          <w:tcPr>
            <w:tcW w:w="1379" w:type="dxa"/>
            <w:vAlign w:val="center"/>
            <w:tcPrChange w:id="751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2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2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2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65" w:type="dxa"/>
            <w:vAlign w:val="center"/>
            <w:tcPrChange w:id="752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学校关于信息化建设工作向上级的请示及批复</w:t>
            </w:r>
          </w:p>
        </w:tc>
        <w:tc>
          <w:tcPr>
            <w:tcW w:w="1379" w:type="dxa"/>
            <w:vAlign w:val="center"/>
            <w:tcPrChange w:id="752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3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3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3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65" w:type="dxa"/>
            <w:vAlign w:val="center"/>
            <w:tcPrChange w:id="753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与外单位签订的合同、协议</w:t>
            </w:r>
          </w:p>
        </w:tc>
        <w:tc>
          <w:tcPr>
            <w:tcW w:w="1379" w:type="dxa"/>
            <w:vAlign w:val="center"/>
            <w:tcPrChange w:id="753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4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4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4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4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65" w:type="dxa"/>
            <w:vAlign w:val="center"/>
            <w:tcPrChange w:id="754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学校信息化基础设施建设方面规划、计划、报告、总结方面的文件材料</w:t>
            </w:r>
          </w:p>
        </w:tc>
        <w:tc>
          <w:tcPr>
            <w:tcW w:w="1379" w:type="dxa"/>
            <w:vAlign w:val="center"/>
            <w:tcPrChange w:id="7549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52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52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53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465" w:type="dxa"/>
            <w:vAlign w:val="center"/>
            <w:tcPrChange w:id="7556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确保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5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信息化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基础设施建设与维护方面的文件材料</w:t>
            </w:r>
          </w:p>
        </w:tc>
        <w:tc>
          <w:tcPr>
            <w:tcW w:w="1379" w:type="dxa"/>
            <w:vAlign w:val="center"/>
            <w:tcPrChange w:id="7561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64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64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65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465" w:type="dxa"/>
            <w:vAlign w:val="center"/>
            <w:tcPrChange w:id="7568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校园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5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信息化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公共服务体系建设方面的文件材料</w:t>
            </w:r>
          </w:p>
        </w:tc>
        <w:tc>
          <w:tcPr>
            <w:tcW w:w="1379" w:type="dxa"/>
            <w:vAlign w:val="center"/>
            <w:tcPrChange w:id="7573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76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76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77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7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465" w:type="dxa"/>
            <w:tcPrChange w:id="7580" w:author="王卓" w:date="2025-10-15T10:26:19Z">
              <w:tcPr>
                <w:tcW w:w="646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开展现代信息技术研发工作方面的文件材料</w:t>
            </w:r>
          </w:p>
        </w:tc>
        <w:tc>
          <w:tcPr>
            <w:tcW w:w="1379" w:type="dxa"/>
            <w:vAlign w:val="center"/>
            <w:tcPrChange w:id="7583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86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86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87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465" w:type="dxa"/>
            <w:tcPrChange w:id="7590" w:author="王卓" w:date="2025-10-15T10:26:19Z">
              <w:tcPr>
                <w:tcW w:w="6465" w:type="dxa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5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信息化工作获省部级以上奖励材料（先进集体、个人申报材料、审批文件材料等）</w:t>
            </w:r>
          </w:p>
        </w:tc>
        <w:tc>
          <w:tcPr>
            <w:tcW w:w="1379" w:type="dxa"/>
            <w:vAlign w:val="center"/>
            <w:tcPrChange w:id="7593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5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5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596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596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597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5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465" w:type="dxa"/>
            <w:vAlign w:val="center"/>
            <w:tcPrChange w:id="7600" w:author="王卓" w:date="2025-10-15T10:26:19Z">
              <w:tcPr>
                <w:tcW w:w="6465" w:type="dxa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6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379" w:type="dxa"/>
            <w:vAlign w:val="center"/>
            <w:tcPrChange w:id="7603" w:author="王卓" w:date="2025-10-15T10:26:19Z">
              <w:tcPr>
                <w:tcW w:w="1379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6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606" w:author="王卓" w:date="2025-10-15T10:26:1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1" w:hRule="atLeast"/>
          <w:jc w:val="center"/>
          <w:trPrChange w:id="7606" w:author="王卓" w:date="2025-10-15T10:26:19Z">
            <w:trPr>
              <w:trHeight w:val="361" w:hRule="atLeast"/>
              <w:jc w:val="center"/>
            </w:trPr>
          </w:trPrChange>
        </w:trPr>
        <w:tc>
          <w:tcPr>
            <w:tcW w:w="835" w:type="dxa"/>
            <w:vAlign w:val="center"/>
            <w:tcPrChange w:id="7607" w:author="王卓" w:date="2025-10-15T10:26:19Z">
              <w:tcPr>
                <w:tcW w:w="833" w:type="dxa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60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6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6465" w:type="dxa"/>
            <w:shd w:val="clear" w:color="auto" w:fill="auto"/>
            <w:vAlign w:val="center"/>
            <w:tcPrChange w:id="7610" w:author="王卓" w:date="2025-10-15T10:26:19Z">
              <w:tcPr>
                <w:tcW w:w="6465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1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379" w:type="dxa"/>
            <w:shd w:val="clear" w:color="auto" w:fill="auto"/>
            <w:vAlign w:val="center"/>
            <w:tcPrChange w:id="7613" w:author="王卓" w:date="2025-10-15T10:26:19Z">
              <w:tcPr>
                <w:tcW w:w="1379" w:type="dxa"/>
                <w:shd w:val="clear" w:color="auto" w:fill="auto"/>
                <w:vAlign w:val="center"/>
              </w:tcPr>
            </w:tcPrChange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lef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616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1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归档责任单位：校友工作与国内合作办公室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lang w:val="en-US" w:eastAsia="zh-CN"/>
          <w:rPrChange w:id="7618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  <w:lang w:val="en-US" w:eastAsia="zh-CN"/>
            </w:rPr>
          </w:rPrChange>
        </w:rPr>
        <w:t xml:space="preserve">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1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（分类号XZ11）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62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621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                         </w:t>
      </w:r>
    </w:p>
    <w:tbl>
      <w:tblPr>
        <w:tblStyle w:val="7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465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tabs>
                <w:tab w:val="left" w:pos="-2400"/>
              </w:tabs>
              <w:spacing w:before="156" w:beforeLines="50" w:after="156" w:afterLines="50" w:line="36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6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762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76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76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6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6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校友、国内合作工作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的文件材料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6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本单位编制的制度文件汇编（与电子文档同步归档）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4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4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4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有关校友与国内合作工作的通知、规定、管理办法、请示、报告及有关批复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48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52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有关校友与国内合作工作会议纪要、记录、会议的重要文件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55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59" w:author="王卓" w:date="2025-10-15T10:19:44Z">
                  <w:rPr>
                    <w:rFonts w:hint="default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与外单位签订的合同、协议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书、意向书等</w:t>
            </w:r>
          </w:p>
        </w:tc>
        <w:tc>
          <w:tcPr>
            <w:tcW w:w="137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6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6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校友与国内合作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工作获省部级以上奖励材料（先进集体、个人申报材料、审批文件材料等）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465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7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6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6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465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7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8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6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6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6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646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8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6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6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80" w:lineRule="exact"/>
        <w:jc w:val="left"/>
        <w:textAlignment w:val="auto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689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690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691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归档责任单位：继续教育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9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办公室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69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9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69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（分类号：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9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CJ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69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JX）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69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lang w:val="en-US" w:eastAsia="zh-CN"/>
          <w:rPrChange w:id="7699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  <w:lang w:val="en-US" w:eastAsia="zh-CN"/>
            </w:rPr>
          </w:rPrChange>
        </w:rPr>
        <w:t xml:space="preserve">           </w:t>
      </w:r>
    </w:p>
    <w:tbl>
      <w:tblPr>
        <w:tblStyle w:val="7"/>
        <w:tblW w:w="87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6443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72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770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770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70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 xml:space="preserve"> （分类号：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703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704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70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70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707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708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70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71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43" w:type="dxa"/>
          </w:tcPr>
          <w:p>
            <w:pPr>
              <w:pStyle w:val="2"/>
              <w:tabs>
                <w:tab w:val="left" w:pos="705"/>
              </w:tabs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上级下达的有关继续教育工作文件材料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1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继续教育教学改革、培养目标、培养规格、学制等方面的指示、规定、办法</w:t>
            </w:r>
          </w:p>
        </w:tc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2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2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本校继续教育规划、实施计划、教学工作的规章制度、会议记录、调研报告、简报、总结</w:t>
            </w:r>
          </w:p>
        </w:tc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2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3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继续教育教学检查、评估文件材料和优秀教学质量评奖文件材料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3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3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关于继续教育方面的规章制度、管理办法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4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4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短期进修、培训班材料、办学合同协议等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4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年度及综合统计报表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 xml:space="preserve">继续学院年度工作计划、总结 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443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联合办学等合同</w:t>
            </w:r>
          </w:p>
        </w:tc>
        <w:tc>
          <w:tcPr>
            <w:tcW w:w="1426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6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6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443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继续教育工作获省部级以上奖励材料（先进集体、个人申报材料、审批文件材料等）</w:t>
            </w:r>
          </w:p>
        </w:tc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443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7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7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443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7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78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7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783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778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8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7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78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7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77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79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专业建设（分类号：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79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79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79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79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795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796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79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798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799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14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0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专业设置情况及专业的申报、调整及形成的审批文件材料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0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78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780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>招生（分类号</w:t>
            </w: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lang w:val="en-US" w:eastAsia="zh-CN"/>
                <w:rPrChange w:id="780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780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>JX1413）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0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1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811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812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1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1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15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15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1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招生工作计划、规定、生源计划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2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16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2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继续教育招生简章、专业目录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27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17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2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继续教育新生录取名册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78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2"/>
                <w:sz w:val="20"/>
                <w:szCs w:val="20"/>
                <w:rPrChange w:id="783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35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学籍管理（分类号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836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3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3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3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840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841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4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4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4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18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4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4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继续教育新生入学登记表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4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5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19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5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继续教育学生成绩总册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5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5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20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5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继续教育在校学生名册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6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21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6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学生学籍变更材料（升级、留学、休学、复学、转学、退学）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6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6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22</w:t>
            </w:r>
          </w:p>
        </w:tc>
        <w:tc>
          <w:tcPr>
            <w:tcW w:w="6443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7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继续教育奖惩材料</w:t>
            </w:r>
          </w:p>
        </w:tc>
        <w:tc>
          <w:tcPr>
            <w:tcW w:w="1426" w:type="dxa"/>
            <w:shd w:val="clear" w:color="auto" w:fill="auto"/>
            <w:vAlign w:val="top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7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8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75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课堂教学与教学实践（分类号：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876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7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7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79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880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881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88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88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23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8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继续教育各专业教学计划、教学大纲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9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8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24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课程建设要求及安排、校历表、课表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89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8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-2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rPrChange w:id="78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97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毕业生（分类号：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898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89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900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90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902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903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904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905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0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25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毕业证存根领取签收等材料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1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26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毕业生名册、统计表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26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919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教材（分类号：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lang w:val="en-US" w:eastAsia="zh-CN"/>
                <w:rPrChange w:id="7920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>CJ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pacing w:val="12"/>
                <w:sz w:val="20"/>
                <w:szCs w:val="20"/>
                <w:rPrChange w:id="7921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12"/>
                    <w:sz w:val="20"/>
                    <w:szCs w:val="20"/>
                  </w:rPr>
                </w:rPrChange>
              </w:rPr>
              <w:t>JX1418）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92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923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7924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7925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7926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792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2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27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3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自编、主编教材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3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3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  <w:t>28</w:t>
            </w:r>
          </w:p>
        </w:tc>
        <w:tc>
          <w:tcPr>
            <w:tcW w:w="6443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793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自编、主编教学指导书的习题集</w:t>
            </w:r>
          </w:p>
        </w:tc>
        <w:tc>
          <w:tcPr>
            <w:tcW w:w="1426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793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both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940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7941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942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归档责任单位：工会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794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794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（分类号：DQ16）</w:t>
      </w:r>
    </w:p>
    <w:tbl>
      <w:tblPr>
        <w:tblStyle w:val="7"/>
        <w:tblW w:w="8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465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5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6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9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794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31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上级关于工会工作的文件材料</w:t>
            </w:r>
          </w:p>
        </w:tc>
        <w:tc>
          <w:tcPr>
            <w:tcW w:w="1431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5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工会工作获省部级以上奖励材料（先进集体、个人申报材料、审批文件材料等）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6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6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本单位编制的制度文件汇编（与电子文档同步移交）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与外单位签订的各类协议、合同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7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工会工作的重要统计报表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教职工代表大会文件材料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65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⑴通知、报告，议程、决议、领导讲话、大会发言稿及有关声像材料；大会主席团成员、代表名单；候选人登记表和情况介绍；选举办法、选举结果和上级批复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⑵大会提案及办理情况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799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79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79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⑶工作人员名单、选票式样、会议证件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79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0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工会会员代表大会的有关文件</w:t>
            </w:r>
            <w:ins w:id="8005" w:author="王卓" w:date="2025-10-15T10:25:3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（</w:t>
              </w:r>
            </w:ins>
            <w:ins w:id="8006" w:author="王卓" w:date="2025-10-15T10:25:40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</w:rPr>
                <w:t>通知、名单、请示、报告、决议、选举结果、领导讲话、大会发言等文件材料</w:t>
              </w:r>
            </w:ins>
            <w:ins w:id="8007" w:author="王卓" w:date="2025-10-15T10:25:36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）</w:t>
              </w:r>
            </w:ins>
            <w:del w:id="8008" w:author="王卓" w:date="2025-10-15T10:25:3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8009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（</w:delText>
              </w:r>
            </w:del>
            <w:del w:id="8011" w:author="王卓" w:date="2025-10-15T10:25:39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8012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通知、名单、请示、报告、决议、选举结果、领导讲话、大会发言等文件材料</w:delText>
              </w:r>
            </w:del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工会委员会会议记录、纪要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表彰工会先进集体、先进个人的材料及名单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处分工会会员的有关材料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pacing w:val="-8"/>
                <w:sz w:val="20"/>
                <w:szCs w:val="20"/>
                <w:rPrChange w:id="8036" w:author="王卓" w:date="2025-10-15T10:19:44Z">
                  <w:rPr>
                    <w:rFonts w:hint="eastAsia" w:ascii="华文仿宋" w:hAnsi="华文仿宋" w:eastAsia="华文仿宋" w:cs="华文仿宋"/>
                    <w:spacing w:val="-8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0"/>
                <w:szCs w:val="20"/>
                <w:rPrChange w:id="8037" w:author="王卓" w:date="2025-10-15T10:19:44Z">
                  <w:rPr>
                    <w:rFonts w:hint="eastAsia" w:ascii="华文仿宋" w:hAnsi="华文仿宋" w:eastAsia="华文仿宋" w:cs="华文仿宋"/>
                    <w:spacing w:val="-8"/>
                    <w:sz w:val="20"/>
                    <w:szCs w:val="20"/>
                  </w:rPr>
                </w:rPrChange>
              </w:rPr>
              <w:t>工会组织大型文体活动的文件材料（含教工运动会材料及竞赛记录、结果等）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基层工会干部名单（册）、会员名单（册）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工会财务年度报表、账簿、凭证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465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05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05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646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06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06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06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0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06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06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806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共青团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06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                            （分类号：DQ17） </w:t>
      </w:r>
    </w:p>
    <w:tbl>
      <w:tblPr>
        <w:tblStyle w:val="7"/>
        <w:tblW w:w="8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6450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50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807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eastAsia="zh-CN"/>
                <w:rPrChange w:id="80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7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7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上级关于共青团工作的文件材料</w:t>
            </w:r>
          </w:p>
        </w:tc>
        <w:tc>
          <w:tcPr>
            <w:tcW w:w="1475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7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50" w:type="dxa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8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团委工作获省部级以上奖励材料（先进集体、个人申报材料、审批文件材料等）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8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8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9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09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本校团代会文件（请示、批复、通知、名单、工作报告、决议、选举结果、领导讲话稿、大会发言稿和大会通过的文件等）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0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0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9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0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0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本校学代会文件（请示、批复、通知、名单、工作报告、决议、选举结果、领导讲话稿、大会发言稿和大会通过的文件等）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0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0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团委工作的各类重要统计报表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1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1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1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团委、学生会工作典型调查材料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1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1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团干部名单、团员名册（与电子文档一同归档）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2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2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2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2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团委会记录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2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2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10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3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典型学生刊物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3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3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11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3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处分团员的材料及复查材料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3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12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4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4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13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学生会的文件材料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5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instrText xml:space="preserve"> = 1 \* GB2 \* MERGEFORMAT </w:instrTex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rPrChange w:id="8156" w:author="王卓" w:date="2025-10-15T10:19:44Z">
                  <w:rPr/>
                </w:rPrChange>
              </w:rPr>
              <w:t>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干部名单、工作计划、总结、报告、请示及批复、章程及统计报表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instrText xml:space="preserve"> = 2 \* GB2 \* MERGEFORMAT </w:instrTex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rPrChange w:id="8166" w:author="王卓" w:date="2025-10-15T10:19:44Z">
                  <w:rPr/>
                </w:rPrChange>
              </w:rPr>
              <w:t>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6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学生会规章制度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6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7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instrText xml:space="preserve"> = 3 \* GB2 \* MERGEFORMAT </w:instrTex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rPrChange w:id="8176" w:author="王卓" w:date="2025-10-15T10:19:44Z">
                  <w:rPr/>
                </w:rPrChange>
              </w:rPr>
              <w:t>⑶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一般性的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8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14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8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本校学生组织参与的各种学会、社团的有关材料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8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15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团委牵头进行的重大活动的有关材料（含组织的大型文体活动）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9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16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1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社会实践、社团活动有关材料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1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1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19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17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2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0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反映本校团委工作重大活动的照片、剪报、图表及文字说明等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2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0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0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0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18</w:t>
            </w:r>
          </w:p>
        </w:tc>
        <w:tc>
          <w:tcPr>
            <w:tcW w:w="6450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2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0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7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2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1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11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1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19</w:t>
            </w:r>
          </w:p>
        </w:tc>
        <w:tc>
          <w:tcPr>
            <w:tcW w:w="6450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1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21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1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21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21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21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归档责任单位：期刊社                          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821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220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（分类号：CB）</w:t>
      </w:r>
    </w:p>
    <w:tbl>
      <w:tblPr>
        <w:tblStyle w:val="7"/>
        <w:tblW w:w="8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6495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8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lang w:val="en-US" w:eastAsia="zh-CN"/>
                <w:rPrChange w:id="8221" w:author="王卓" w:date="2025-10-15T10:19:44Z">
                  <w:rPr>
                    <w:rFonts w:hint="default" w:ascii="华文仿宋" w:hAnsi="华文仿宋" w:eastAsia="华文仿宋" w:cs="华文仿宋"/>
                    <w:bCs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20"/>
                <w:sz w:val="20"/>
                <w:szCs w:val="20"/>
                <w:lang w:val="en-US" w:eastAsia="zh-CN"/>
                <w:rPrChange w:id="8222" w:author="王卓" w:date="2025-10-15T10:19:44Z">
                  <w:rPr>
                    <w:rFonts w:hint="eastAsia" w:ascii="华文仿宋" w:hAnsi="华文仿宋" w:eastAsia="华文仿宋" w:cs="华文仿宋"/>
                    <w:b/>
                    <w:bCs w:val="0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综合（分类号CB11</w:t>
            </w:r>
            <w:ins w:id="8223" w:author="王卓" w:date="2025-10-15T10:25:43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</w:rPr>
                <w:t>）</w:t>
              </w:r>
            </w:ins>
            <w:del w:id="8224" w:author="王卓" w:date="2025-10-15T10:25:43Z">
              <w:r>
                <w:rPr>
                  <w:rFonts w:hint="eastAsia" w:ascii="仿宋_GB2312" w:hAnsi="仿宋_GB2312" w:eastAsia="仿宋_GB2312" w:cs="仿宋_GB2312"/>
                  <w:b/>
                  <w:bCs w:val="0"/>
                  <w:spacing w:val="20"/>
                  <w:sz w:val="20"/>
                  <w:szCs w:val="20"/>
                  <w:lang w:val="en-US" w:eastAsia="zh-CN"/>
                  <w:rPrChange w:id="8225" w:author="王卓" w:date="2025-10-15T10:19:44Z">
                    <w:rPr>
                      <w:rFonts w:hint="eastAsia" w:ascii="华文仿宋" w:hAnsi="华文仿宋" w:eastAsia="华文仿宋" w:cs="华文仿宋"/>
                      <w:b/>
                      <w:bCs w:val="0"/>
                      <w:spacing w:val="20"/>
                      <w:sz w:val="20"/>
                      <w:szCs w:val="20"/>
                      <w:lang w:val="en-US" w:eastAsia="zh-CN"/>
                    </w:rPr>
                  </w:rPrChange>
                </w:rPr>
                <w:delText>)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8227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8228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0"/>
                <w:szCs w:val="20"/>
                <w:lang w:val="en-US" w:eastAsia="zh-CN" w:bidi="ar-SA"/>
                <w:rPrChange w:id="8229" w:author="王卓" w:date="2025-10-15T10:19:44Z">
                  <w:rPr>
                    <w:rFonts w:hint="eastAsia" w:ascii="华文仿宋" w:hAnsi="华文仿宋" w:eastAsia="华文仿宋" w:cs="华文仿宋"/>
                    <w:bCs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lang w:eastAsia="zh-CN"/>
                <w:rPrChange w:id="8230" w:author="王卓" w:date="2025-10-15T10:19:44Z">
                  <w:rPr>
                    <w:rFonts w:hint="eastAsia" w:ascii="华文仿宋" w:hAnsi="华文仿宋" w:eastAsia="华文仿宋" w:cs="华文仿宋"/>
                    <w:bCs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20"/>
                <w:kern w:val="2"/>
                <w:sz w:val="20"/>
                <w:szCs w:val="20"/>
                <w:lang w:val="en-US" w:eastAsia="zh-CN" w:bidi="ar-SA"/>
                <w:rPrChange w:id="8231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20"/>
                <w:sz w:val="20"/>
                <w:szCs w:val="20"/>
                <w:rPrChange w:id="8232" w:author="王卓" w:date="2025-10-15T10:19:44Z">
                  <w:rPr>
                    <w:rFonts w:hint="eastAsia" w:ascii="华文仿宋" w:hAnsi="华文仿宋" w:eastAsia="华文仿宋" w:cs="华文仿宋"/>
                    <w:bCs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3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3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3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3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上级有关编辑出版工作的文件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3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3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3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4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4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4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本校编辑出版工作规划、计划、报告、总结、简报和重要</w:t>
            </w:r>
            <w:ins w:id="8243" w:author="王卓" w:date="2025-10-15T10:25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lang w:eastAsia="zh-CN"/>
                </w:rPr>
                <w:t>会议记录</w:t>
              </w:r>
            </w:ins>
            <w:del w:id="8244" w:author="王卓" w:date="2025-10-15T10:25:47Z">
              <w:r>
                <w:rPr>
                  <w:rFonts w:hint="eastAsia" w:ascii="仿宋_GB2312" w:hAnsi="仿宋_GB2312" w:eastAsia="仿宋_GB2312" w:cs="仿宋_GB2312"/>
                  <w:sz w:val="20"/>
                  <w:szCs w:val="20"/>
                  <w:rPrChange w:id="8245" w:author="王卓" w:date="2025-10-15T10:19:44Z">
                    <w:rPr>
                      <w:rFonts w:hint="eastAsia" w:ascii="华文仿宋" w:hAnsi="华文仿宋" w:eastAsia="华文仿宋" w:cs="华文仿宋"/>
                      <w:sz w:val="20"/>
                      <w:szCs w:val="20"/>
                    </w:rPr>
                  </w:rPrChange>
                </w:rPr>
                <w:delText>会议纪录</w:delText>
              </w:r>
            </w:del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4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4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5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5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5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本校编辑出版工作规章制度、统计报表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5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5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5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重要会议记录、纪要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5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6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6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63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编辑出版工作获省部级以上奖励材料（先进集体、个人申报材料、审批文件材料等）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6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6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2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6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71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27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6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75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2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77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2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79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  <w:rPrChange w:id="8280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z w:val="20"/>
                    <w:szCs w:val="20"/>
                    <w:lang w:val="en-US" w:eastAsia="zh-CN"/>
                  </w:rPr>
                </w:rPrChange>
              </w:rPr>
              <w:t>刊物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2"/>
                <w:sz w:val="20"/>
                <w:szCs w:val="20"/>
                <w:rPrChange w:id="8281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12"/>
                    <w:sz w:val="20"/>
                    <w:szCs w:val="20"/>
                  </w:rPr>
                </w:rPrChange>
              </w:rPr>
              <w:t>（分类号 CB1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2"/>
                <w:sz w:val="20"/>
                <w:szCs w:val="20"/>
                <w:lang w:val="en-US" w:eastAsia="zh-CN"/>
                <w:rPrChange w:id="8282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12"/>
                    <w:sz w:val="20"/>
                    <w:szCs w:val="20"/>
                    <w:lang w:val="en-US" w:eastAsia="zh-CN"/>
                  </w:rPr>
                </w:rPrChange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2"/>
                <w:sz w:val="20"/>
                <w:szCs w:val="20"/>
                <w:rPrChange w:id="8283" w:author="王卓" w:date="2025-10-15T10:19:44Z">
                  <w:rPr>
                    <w:rFonts w:hint="eastAsia" w:ascii="华文仿宋" w:hAnsi="华文仿宋" w:eastAsia="华文仿宋" w:cs="华文仿宋"/>
                    <w:b/>
                    <w:bCs/>
                    <w:spacing w:val="12"/>
                    <w:sz w:val="20"/>
                    <w:szCs w:val="20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8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8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8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审稿通过意见书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8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8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9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9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9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封面设计图样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9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9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9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29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29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2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出版通知单、书刊样品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0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0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0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0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各级审稿单或历次审稿意见与作者的来往信件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0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0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0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0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获奖或受查处情况的文件材料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1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1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1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1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1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出版发样记录、发稿后的变动情况、稿酬、版税通知单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1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1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2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2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有参考价值的读者来信、重要评议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2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2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2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32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2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再版修改意见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3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3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10年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rPr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8332" w:author="王卓" w:date="2025-10-15T10:19:44Z">
            <w:rPr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333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归档责任单位：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8334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图书馆（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335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档案馆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eastAsia="zh-CN"/>
          <w:rPrChange w:id="8336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eastAsia="zh-CN"/>
            </w:rPr>
          </w:rPrChange>
        </w:rPr>
        <w:t>）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337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 xml:space="preserve">                            （分类号：XZ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lang w:val="en-US" w:eastAsia="zh-CN"/>
          <w:rPrChange w:id="8338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  <w:lang w:val="en-US" w:eastAsia="zh-CN"/>
            </w:rPr>
          </w:rPrChange>
        </w:rPr>
        <w:t>16</w:t>
      </w:r>
      <w:r>
        <w:rPr>
          <w:rFonts w:hint="eastAsia" w:ascii="仿宋_GB2312" w:hAnsi="仿宋_GB2312" w:eastAsia="仿宋_GB2312" w:cs="仿宋_GB2312"/>
          <w:b/>
          <w:bCs w:val="0"/>
          <w:spacing w:val="12"/>
          <w:sz w:val="20"/>
          <w:szCs w:val="20"/>
          <w:rPrChange w:id="8339" w:author="王卓" w:date="2025-10-15T10:19:44Z">
            <w:rPr>
              <w:rFonts w:hint="eastAsia" w:ascii="华文仿宋" w:hAnsi="华文仿宋" w:eastAsia="华文仿宋" w:cs="华文仿宋"/>
              <w:b/>
              <w:bCs w:val="0"/>
              <w:spacing w:val="12"/>
              <w:sz w:val="20"/>
              <w:szCs w:val="20"/>
            </w:rPr>
          </w:rPrChange>
        </w:rPr>
        <w:t>）</w:t>
      </w:r>
    </w:p>
    <w:tbl>
      <w:tblPr>
        <w:tblStyle w:val="7"/>
        <w:tblW w:w="8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6589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4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4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序号</w:t>
            </w:r>
          </w:p>
        </w:tc>
        <w:tc>
          <w:tcPr>
            <w:tcW w:w="658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4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  <w:rPrChange w:id="834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eastAsia="zh-CN"/>
                  </w:rPr>
                </w:rPrChange>
              </w:rPr>
              <w:t>归档内容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34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4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保管期限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4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4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1</w:t>
            </w:r>
          </w:p>
        </w:tc>
        <w:tc>
          <w:tcPr>
            <w:tcW w:w="6589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4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4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上级有关图书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35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与档案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5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工作的文件材料</w:t>
            </w:r>
          </w:p>
        </w:tc>
        <w:tc>
          <w:tcPr>
            <w:tcW w:w="1517" w:type="dxa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5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5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5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5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2</w:t>
            </w:r>
          </w:p>
        </w:tc>
        <w:tc>
          <w:tcPr>
            <w:tcW w:w="6589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5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5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本单位编制的制度文件汇编（与电子文件同步归档）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5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5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6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6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</w:t>
            </w:r>
          </w:p>
        </w:tc>
        <w:tc>
          <w:tcPr>
            <w:tcW w:w="6589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6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6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学校图书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36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与档案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6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概况、发展规划、馆藏、统计及统计年报表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6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6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6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6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6589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7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7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与外单位签订的合同、协议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7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7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永久/30年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7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7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5</w:t>
            </w:r>
          </w:p>
        </w:tc>
        <w:tc>
          <w:tcPr>
            <w:tcW w:w="6589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7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7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图书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37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与档案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7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工作获省部级以上奖励材料（先进集体、个人申报材料、审批文件材料等）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2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6</w:t>
            </w:r>
          </w:p>
        </w:tc>
        <w:tc>
          <w:tcPr>
            <w:tcW w:w="6589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84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8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举办和承办的国际和全国性重大会议活动材料（大会议程、日程、发言稿、主持词等文件汇编和照片等）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8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8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8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7</w:t>
            </w:r>
          </w:p>
        </w:tc>
        <w:tc>
          <w:tcPr>
            <w:tcW w:w="6589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90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9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与外校交流的重要材料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92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9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94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39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8</w:t>
            </w:r>
          </w:p>
        </w:tc>
        <w:tc>
          <w:tcPr>
            <w:tcW w:w="6589" w:type="dxa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0"/>
                <w:szCs w:val="20"/>
                <w:rPrChange w:id="8396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9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订购书刊计划、报表</w:t>
            </w:r>
          </w:p>
        </w:tc>
        <w:tc>
          <w:tcPr>
            <w:tcW w:w="15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rPrChange w:id="8398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39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400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rPrChange w:id="840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6589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0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0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档案销毁清册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0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0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06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07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6589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08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0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档案馆指南、全宗介绍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1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1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12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13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11</w:t>
            </w:r>
          </w:p>
        </w:tc>
        <w:tc>
          <w:tcPr>
            <w:tcW w:w="6589" w:type="dxa"/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1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1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档案检索工具、档案编研资料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416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1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18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19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12</w:t>
            </w:r>
          </w:p>
        </w:tc>
        <w:tc>
          <w:tcPr>
            <w:tcW w:w="6589" w:type="dxa"/>
            <w:shd w:val="clear" w:color="auto" w:fill="auto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20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21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《湖南科技大学年鉴》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2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2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24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25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13</w:t>
            </w:r>
          </w:p>
        </w:tc>
        <w:tc>
          <w:tcPr>
            <w:tcW w:w="658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26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27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电子文件材料（本单位职能活动形成的具有保存利用价值的电子文件）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2"/>
                <w:sz w:val="20"/>
                <w:szCs w:val="20"/>
                <w:lang w:val="en-US" w:eastAsia="zh-CN" w:bidi="ar-SA"/>
                <w:rPrChange w:id="8428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rPrChange w:id="8429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</w:rPr>
                </w:rPrChange>
              </w:rPr>
              <w:t>30年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30" w:author="王卓" w:date="2025-10-15T10:19:44Z">
                  <w:rPr>
                    <w:rFonts w:hint="default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0"/>
                <w:szCs w:val="20"/>
                <w:lang w:val="en-US" w:eastAsia="zh-CN"/>
                <w:rPrChange w:id="8431" w:author="王卓" w:date="2025-10-15T10:19:44Z">
                  <w:rPr>
                    <w:rFonts w:hint="eastAsia" w:ascii="华文仿宋" w:hAnsi="华文仿宋" w:eastAsia="华文仿宋" w:cs="华文仿宋"/>
                    <w:spacing w:val="20"/>
                    <w:sz w:val="20"/>
                    <w:szCs w:val="20"/>
                    <w:lang w:val="en-US" w:eastAsia="zh-CN"/>
                  </w:rPr>
                </w:rPrChange>
              </w:rPr>
              <w:t>14</w:t>
            </w:r>
          </w:p>
        </w:tc>
        <w:tc>
          <w:tcPr>
            <w:tcW w:w="658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32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433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本单位重大活动、重大事件形成的实物、声像材料（实物入实物类、声像入声像类）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  <w:rPrChange w:id="8434" w:author="王卓" w:date="2025-10-15T10:19:44Z">
                  <w:rPr>
                    <w:rFonts w:hint="eastAsia" w:ascii="华文仿宋" w:hAnsi="华文仿宋" w:eastAsia="华文仿宋" w:cs="华文仿宋"/>
                    <w:kern w:val="2"/>
                    <w:sz w:val="20"/>
                    <w:szCs w:val="20"/>
                    <w:lang w:val="en-US" w:eastAsia="zh-CN" w:bidi="ar-SA"/>
                  </w:rPr>
                </w:rPrChange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  <w:rPrChange w:id="8435" w:author="王卓" w:date="2025-10-15T10:19:44Z">
                  <w:rPr>
                    <w:rFonts w:hint="eastAsia" w:ascii="华文仿宋" w:hAnsi="华文仿宋" w:eastAsia="华文仿宋" w:cs="华文仿宋"/>
                    <w:sz w:val="20"/>
                    <w:szCs w:val="20"/>
                    <w:lang w:val="en-US" w:eastAsia="zh-CN"/>
                  </w:rPr>
                </w:rPrChange>
              </w:rPr>
              <w:t>永久</w:t>
            </w:r>
          </w:p>
        </w:tc>
      </w:tr>
    </w:tbl>
    <w:p>
      <w:pPr>
        <w:tabs>
          <w:tab w:val="left" w:pos="-2400"/>
        </w:tabs>
        <w:spacing w:before="156" w:beforeLines="50" w:after="156" w:afterLines="50" w:line="360" w:lineRule="exact"/>
        <w:jc w:val="center"/>
        <w:rPr>
          <w:del w:id="8436" w:author="王卓" w:date="2025-10-15T10:19:49Z"/>
          <w:rFonts w:hint="eastAsia" w:ascii="仿宋_GB2312" w:hAnsi="仿宋_GB2312" w:eastAsia="仿宋_GB2312" w:cs="仿宋_GB2312"/>
          <w:bCs/>
          <w:spacing w:val="12"/>
          <w:sz w:val="20"/>
          <w:szCs w:val="20"/>
          <w:rPrChange w:id="8437" w:author="王卓" w:date="2025-10-15T10:19:44Z">
            <w:rPr>
              <w:del w:id="8438" w:author="王卓" w:date="2025-10-15T10:19:49Z"/>
              <w:rFonts w:hint="eastAsia" w:ascii="华文仿宋" w:hAnsi="华文仿宋" w:eastAsia="华文仿宋" w:cs="华文仿宋"/>
              <w:bCs/>
              <w:spacing w:val="12"/>
              <w:sz w:val="20"/>
              <w:szCs w:val="20"/>
            </w:rPr>
          </w:rPrChange>
        </w:rPr>
      </w:pPr>
      <w:del w:id="8439" w:author="王卓" w:date="2025-10-15T10:19:50Z">
        <w:r>
          <w:rPr>
            <w:rFonts w:hint="eastAsia" w:ascii="仿宋_GB2312" w:hAnsi="仿宋_GB2312" w:eastAsia="仿宋_GB2312" w:cs="仿宋_GB2312"/>
            <w:bCs/>
            <w:spacing w:val="12"/>
            <w:sz w:val="20"/>
            <w:szCs w:val="20"/>
            <w:rPrChange w:id="8440" w:author="王卓" w:date="2025-10-15T10:19:44Z">
              <w:rPr>
                <w:rFonts w:hint="eastAsia" w:ascii="华文仿宋" w:hAnsi="华文仿宋" w:eastAsia="华文仿宋" w:cs="华文仿宋"/>
                <w:bCs/>
                <w:spacing w:val="12"/>
                <w:sz w:val="20"/>
                <w:szCs w:val="20"/>
              </w:rPr>
            </w:rPrChange>
          </w:rPr>
          <w:delText xml:space="preserve">             </w:delText>
        </w:r>
      </w:del>
      <w:del w:id="8442" w:author="王卓" w:date="2025-10-15T10:19:49Z">
        <w:r>
          <w:rPr>
            <w:rFonts w:hint="eastAsia" w:ascii="仿宋_GB2312" w:hAnsi="仿宋_GB2312" w:eastAsia="仿宋_GB2312" w:cs="仿宋_GB2312"/>
            <w:bCs/>
            <w:spacing w:val="12"/>
            <w:sz w:val="20"/>
            <w:szCs w:val="20"/>
            <w:rPrChange w:id="8443" w:author="王卓" w:date="2025-10-15T10:19:44Z">
              <w:rPr>
                <w:rFonts w:hint="eastAsia" w:ascii="华文仿宋" w:hAnsi="华文仿宋" w:eastAsia="华文仿宋" w:cs="华文仿宋"/>
                <w:bCs/>
                <w:spacing w:val="12"/>
                <w:sz w:val="20"/>
                <w:szCs w:val="20"/>
              </w:rPr>
            </w:rPrChange>
          </w:rPr>
          <w:delText xml:space="preserve"> </w:delText>
        </w:r>
      </w:del>
    </w:p>
    <w:p>
      <w:pPr>
        <w:widowControl/>
        <w:shd w:val="clear"/>
        <w:tabs>
          <w:tab w:val="left" w:pos="-2400"/>
        </w:tabs>
        <w:spacing w:before="156" w:beforeLines="50" w:after="156" w:afterLines="50" w:line="360" w:lineRule="exact"/>
        <w:ind w:firstLine="0" w:firstLineChars="0"/>
        <w:jc w:val="center"/>
        <w:rPr>
          <w:del w:id="8446" w:author="王卓" w:date="2025-10-15T10:19:48Z"/>
          <w:rFonts w:hint="eastAsia" w:ascii="仿宋_GB2312" w:hAnsi="仿宋_GB2312" w:eastAsia="仿宋_GB2312" w:cs="仿宋_GB2312"/>
          <w:color w:val="000000"/>
          <w:kern w:val="0"/>
          <w:sz w:val="20"/>
          <w:szCs w:val="20"/>
          <w:rPrChange w:id="8447" w:author="王卓" w:date="2025-10-15T10:19:44Z">
            <w:rPr>
              <w:del w:id="8448" w:author="王卓" w:date="2025-10-15T10:19:48Z"/>
              <w:rFonts w:hint="eastAsia" w:ascii="仿宋" w:hAnsi="仿宋" w:eastAsia="仿宋" w:cs="Arial"/>
              <w:color w:val="000000"/>
              <w:kern w:val="0"/>
              <w:sz w:val="20"/>
              <w:szCs w:val="20"/>
            </w:rPr>
          </w:rPrChange>
        </w:rPr>
        <w:pPrChange w:id="8445" w:author="王卓" w:date="2025-10-15T10:19:49Z">
          <w:pPr>
            <w:widowControl/>
            <w:shd w:val="clear" w:color="auto" w:fill="FFFFFF"/>
            <w:ind w:firstLine="400" w:firstLineChars="200"/>
            <w:jc w:val="left"/>
          </w:pPr>
        </w:pPrChange>
      </w:pPr>
      <w:bookmarkStart w:id="1" w:name="_Hlk174467344"/>
    </w:p>
    <w:p>
      <w:pPr>
        <w:widowControl/>
        <w:shd w:val="clear"/>
        <w:tabs>
          <w:tab w:val="left" w:pos="-2400"/>
        </w:tabs>
        <w:spacing w:before="156" w:beforeLines="50" w:after="156" w:afterLines="50" w:line="360" w:lineRule="exact"/>
        <w:ind w:firstLine="0" w:firstLineChars="0"/>
        <w:jc w:val="center"/>
        <w:rPr>
          <w:del w:id="8450" w:author="王卓" w:date="2025-10-15T10:19:48Z"/>
          <w:rFonts w:hint="eastAsia" w:ascii="仿宋" w:hAnsi="仿宋" w:eastAsia="仿宋" w:cs="Arial"/>
          <w:color w:val="000000"/>
          <w:kern w:val="0"/>
          <w:sz w:val="20"/>
          <w:szCs w:val="20"/>
          <w:lang w:val="en-US" w:eastAsia="zh-CN"/>
        </w:rPr>
        <w:pPrChange w:id="8449" w:author="王卓" w:date="2025-10-15T10:19:49Z">
          <w:pPr>
            <w:widowControl/>
            <w:shd w:val="clear" w:color="auto" w:fill="FFFFFF"/>
            <w:ind w:firstLine="400" w:firstLineChars="200"/>
            <w:jc w:val="left"/>
          </w:pPr>
        </w:pPrChange>
      </w:pPr>
    </w:p>
    <w:p>
      <w:pPr>
        <w:tabs>
          <w:tab w:val="left" w:pos="-2400"/>
        </w:tabs>
        <w:spacing w:before="156" w:beforeLines="50" w:after="156" w:afterLines="50" w:line="360" w:lineRule="exact"/>
        <w:jc w:val="center"/>
        <w:rPr>
          <w:del w:id="8452" w:author="王卓" w:date="2025-10-15T10:19:48Z"/>
          <w:rFonts w:hint="eastAsia" w:ascii="华文仿宋" w:hAnsi="华文仿宋" w:eastAsia="华文仿宋" w:cs="华文仿宋"/>
          <w:bCs/>
          <w:spacing w:val="12"/>
          <w:sz w:val="20"/>
          <w:szCs w:val="20"/>
        </w:rPr>
        <w:pPrChange w:id="8451" w:author="王卓" w:date="2025-10-15T10:19:49Z">
          <w:pPr>
            <w:tabs>
              <w:tab w:val="left" w:pos="-2400"/>
            </w:tabs>
            <w:spacing w:before="156" w:beforeLines="50" w:after="156" w:afterLines="50" w:line="360" w:lineRule="exact"/>
          </w:pPr>
        </w:pPrChange>
      </w:pPr>
    </w:p>
    <w:bookmarkEnd w:id="1"/>
    <w:p>
      <w:pPr>
        <w:tabs>
          <w:tab w:val="left" w:pos="-2400"/>
        </w:tabs>
        <w:spacing w:before="156" w:beforeLines="50" w:after="156" w:afterLines="50" w:line="360" w:lineRule="exact"/>
        <w:jc w:val="center"/>
        <w:rPr>
          <w:del w:id="8454" w:author="王卓" w:date="2025-10-15T10:19:48Z"/>
          <w:rFonts w:hint="eastAsia" w:ascii="华文仿宋" w:hAnsi="华文仿宋" w:eastAsia="华文仿宋" w:cs="华文仿宋"/>
        </w:rPr>
        <w:pPrChange w:id="8453" w:author="王卓" w:date="2025-10-15T10:19:49Z">
          <w:pPr/>
        </w:pPrChange>
      </w:pPr>
      <w:del w:id="8455" w:author="王卓" w:date="2025-10-15T10:19:48Z">
        <w:r>
          <w:rPr>
            <w:rFonts w:hint="eastAsia" w:ascii="华文仿宋" w:hAnsi="华文仿宋" w:eastAsia="华文仿宋" w:cs="华文仿宋"/>
            <w:bCs/>
            <w:spacing w:val="12"/>
            <w:sz w:val="20"/>
            <w:szCs w:val="20"/>
          </w:rPr>
          <w:delText xml:space="preserve">                       </w:delText>
        </w:r>
      </w:del>
    </w:p>
    <w:p>
      <w:pPr>
        <w:keepNext w:val="0"/>
        <w:keepLines w:val="0"/>
        <w:pageBreakBefore w:val="0"/>
        <w:widowControl/>
        <w:tabs>
          <w:tab w:val="left" w:pos="-2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0"/>
        <w:jc w:val="center"/>
        <w:textAlignment w:val="auto"/>
        <w:rPr>
          <w:del w:id="8457" w:author="王卓" w:date="2025-10-15T10:19:48Z"/>
          <w:rFonts w:hint="default" w:ascii="仿宋" w:hAnsi="仿宋" w:eastAsia="仿宋" w:cs="宋体"/>
          <w:color w:val="535353"/>
          <w:kern w:val="0"/>
          <w:sz w:val="32"/>
          <w:szCs w:val="32"/>
          <w:shd w:val="clear" w:color="auto" w:fill="FFFFFF"/>
          <w:lang w:val="en-US" w:eastAsia="zh-CN"/>
        </w:rPr>
        <w:pPrChange w:id="8456" w:author="王卓" w:date="2025-10-15T10:19:49Z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firstLine="480"/>
            <w:jc w:val="left"/>
            <w:textAlignment w:val="auto"/>
          </w:pPr>
        </w:pPrChange>
      </w:pPr>
    </w:p>
    <w:p>
      <w:pPr>
        <w:keepNext w:val="0"/>
        <w:keepLines w:val="0"/>
        <w:pageBreakBefore w:val="0"/>
        <w:widowControl/>
        <w:tabs>
          <w:tab w:val="left" w:pos="-2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0"/>
        <w:jc w:val="center"/>
        <w:textAlignment w:val="auto"/>
        <w:rPr>
          <w:del w:id="8459" w:author="王卓" w:date="2025-10-15T10:19:48Z"/>
          <w:rFonts w:ascii="仿宋" w:hAnsi="仿宋" w:eastAsia="仿宋" w:cs="宋体"/>
          <w:color w:val="666666"/>
          <w:kern w:val="0"/>
          <w:sz w:val="32"/>
          <w:szCs w:val="32"/>
        </w:rPr>
        <w:pPrChange w:id="8458" w:author="王卓" w:date="2025-10-15T10:19:49Z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firstLine="480"/>
            <w:jc w:val="left"/>
            <w:textAlignment w:val="auto"/>
          </w:pPr>
        </w:pPrChange>
      </w:pPr>
    </w:p>
    <w:p>
      <w:pPr>
        <w:keepNext w:val="0"/>
        <w:keepLines w:val="0"/>
        <w:pageBreakBefore w:val="0"/>
        <w:widowControl/>
        <w:tabs>
          <w:tab w:val="left" w:pos="-2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del w:id="8461" w:author="王卓" w:date="2025-10-15T10:19:48Z"/>
          <w:rFonts w:ascii="仿宋" w:hAnsi="仿宋" w:eastAsia="仿宋" w:cs="宋体"/>
          <w:color w:val="666666"/>
          <w:kern w:val="0"/>
          <w:sz w:val="32"/>
          <w:szCs w:val="32"/>
        </w:rPr>
        <w:pPrChange w:id="8460" w:author="王卓" w:date="2025-10-15T10:19:49Z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240" w:line="520" w:lineRule="exact"/>
            <w:jc w:val="left"/>
            <w:textAlignment w:val="auto"/>
          </w:pPr>
        </w:pPrChange>
      </w:pPr>
      <w:del w:id="8462" w:author="王卓" w:date="2025-10-15T10:19:48Z">
        <w:r>
          <w:rPr>
            <w:rFonts w:hint="eastAsia" w:ascii="宋体" w:hAnsi="宋体" w:eastAsia="宋体" w:cs="宋体"/>
            <w:color w:val="666666"/>
            <w:kern w:val="0"/>
            <w:sz w:val="32"/>
            <w:szCs w:val="32"/>
          </w:rPr>
          <w:delText> </w:delText>
        </w:r>
      </w:del>
    </w:p>
    <w:p>
      <w:pPr>
        <w:keepNext w:val="0"/>
        <w:keepLines w:val="0"/>
        <w:pageBreakBefore w:val="0"/>
        <w:tabs>
          <w:tab w:val="left" w:pos="-2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del w:id="8464" w:author="王卓" w:date="2025-10-15T10:19:48Z"/>
          <w:rFonts w:ascii="仿宋" w:hAnsi="仿宋" w:eastAsia="仿宋"/>
          <w:sz w:val="32"/>
          <w:szCs w:val="32"/>
        </w:rPr>
        <w:pPrChange w:id="8463" w:author="王卓" w:date="2025-10-15T10:19:4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</w:pPr>
        </w:pPrChange>
      </w:pPr>
    </w:p>
    <w:p>
      <w:pPr>
        <w:keepNext w:val="0"/>
        <w:keepLines w:val="0"/>
        <w:pageBreakBefore w:val="0"/>
        <w:tabs>
          <w:tab w:val="left" w:pos="-2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ascii="仿宋" w:hAnsi="仿宋" w:eastAsia="仿宋"/>
          <w:sz w:val="32"/>
          <w:szCs w:val="32"/>
        </w:rPr>
        <w:pPrChange w:id="8465" w:author="王卓" w:date="2025-10-15T10:19:49Z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</w:pPr>
        </w:pPrChange>
      </w:pPr>
    </w:p>
    <w:sectPr>
      <w:footerReference r:id="rId3" w:type="default"/>
      <w:pgSz w:w="11906" w:h="16838"/>
      <w:pgMar w:top="1701" w:right="1474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39A7E918-1283-4635-B6D5-F92F3C708421}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2" w:fontKey="{E5A865D4-7E7F-40BC-84EA-16485038267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30EB2A2A-9E7D-4F94-8D80-C5D2E706D5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FDE3A6E-862F-46AC-96DD-0BDD34B806E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8B9714F-4CEC-4E9C-969A-7FEB9D9AF89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123DB68-4198-4D55-AF61-48D490288515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49312C18-F216-4641-8BDF-D95DC604C5E6}"/>
  </w:font>
  <w:font w:name="汉仪颜楷简">
    <w:panose1 w:val="00020600040101010101"/>
    <w:charset w:val="86"/>
    <w:family w:val="auto"/>
    <w:pitch w:val="default"/>
    <w:sig w:usb0="800000EF" w:usb1="0A417C9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卓">
    <w15:presenceInfo w15:providerId="None" w15:userId="王卓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revisionView w:markup="0"/>
  <w:trackRevisions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MTQ2YzQyZWE1ZGEzODM3OGQwYzBkYjcyMzYwMjUifQ=="/>
    <w:docVar w:name="KGWebUrl" w:val="http://49.123.1.53/seeyon/officeservlet"/>
  </w:docVars>
  <w:rsids>
    <w:rsidRoot w:val="006A1950"/>
    <w:rsid w:val="001B1EF5"/>
    <w:rsid w:val="001B2F7D"/>
    <w:rsid w:val="00242A43"/>
    <w:rsid w:val="004C6449"/>
    <w:rsid w:val="00562B40"/>
    <w:rsid w:val="006A1950"/>
    <w:rsid w:val="00707E7C"/>
    <w:rsid w:val="008A2380"/>
    <w:rsid w:val="008D094C"/>
    <w:rsid w:val="009B6208"/>
    <w:rsid w:val="00BA60C9"/>
    <w:rsid w:val="00C85564"/>
    <w:rsid w:val="00CE1149"/>
    <w:rsid w:val="00E121C3"/>
    <w:rsid w:val="00E36A1C"/>
    <w:rsid w:val="02AE0F75"/>
    <w:rsid w:val="03055E2C"/>
    <w:rsid w:val="03E263C7"/>
    <w:rsid w:val="074A660F"/>
    <w:rsid w:val="08A2799E"/>
    <w:rsid w:val="09C556F2"/>
    <w:rsid w:val="09E75DAD"/>
    <w:rsid w:val="0A47050F"/>
    <w:rsid w:val="0E2624D8"/>
    <w:rsid w:val="0EC73CBB"/>
    <w:rsid w:val="107514F4"/>
    <w:rsid w:val="152A0AFF"/>
    <w:rsid w:val="15C251DC"/>
    <w:rsid w:val="166A6413"/>
    <w:rsid w:val="16712398"/>
    <w:rsid w:val="17081AA1"/>
    <w:rsid w:val="17D7527D"/>
    <w:rsid w:val="18AC5CCF"/>
    <w:rsid w:val="1A0665DE"/>
    <w:rsid w:val="1A9C249F"/>
    <w:rsid w:val="20686980"/>
    <w:rsid w:val="21A860C6"/>
    <w:rsid w:val="21C0403F"/>
    <w:rsid w:val="24EA44C6"/>
    <w:rsid w:val="25E82A3D"/>
    <w:rsid w:val="260F5A37"/>
    <w:rsid w:val="279F75AC"/>
    <w:rsid w:val="2ADB6885"/>
    <w:rsid w:val="3255672F"/>
    <w:rsid w:val="32633A53"/>
    <w:rsid w:val="34695AE1"/>
    <w:rsid w:val="369148D1"/>
    <w:rsid w:val="36C607BA"/>
    <w:rsid w:val="3841041C"/>
    <w:rsid w:val="38B135E7"/>
    <w:rsid w:val="3B255741"/>
    <w:rsid w:val="3CD0552E"/>
    <w:rsid w:val="3D6D517E"/>
    <w:rsid w:val="3F200DA3"/>
    <w:rsid w:val="3F984734"/>
    <w:rsid w:val="402E03C2"/>
    <w:rsid w:val="40322334"/>
    <w:rsid w:val="415F649C"/>
    <w:rsid w:val="421C1A5F"/>
    <w:rsid w:val="439D67BD"/>
    <w:rsid w:val="47F46BC7"/>
    <w:rsid w:val="48296D03"/>
    <w:rsid w:val="483446E1"/>
    <w:rsid w:val="4EFD01C3"/>
    <w:rsid w:val="4F426102"/>
    <w:rsid w:val="51647633"/>
    <w:rsid w:val="51BC1A94"/>
    <w:rsid w:val="537F5EDF"/>
    <w:rsid w:val="53B33F13"/>
    <w:rsid w:val="554C0D69"/>
    <w:rsid w:val="55741347"/>
    <w:rsid w:val="55C8402B"/>
    <w:rsid w:val="560617CE"/>
    <w:rsid w:val="5A4042DD"/>
    <w:rsid w:val="5AEF2094"/>
    <w:rsid w:val="5D0C00B7"/>
    <w:rsid w:val="5D5B4B3D"/>
    <w:rsid w:val="5D5D061E"/>
    <w:rsid w:val="5ED83EC6"/>
    <w:rsid w:val="5F246967"/>
    <w:rsid w:val="5FFF100B"/>
    <w:rsid w:val="61FC6C4C"/>
    <w:rsid w:val="643804F6"/>
    <w:rsid w:val="64ED49D2"/>
    <w:rsid w:val="67674868"/>
    <w:rsid w:val="6829379A"/>
    <w:rsid w:val="68FB1F6F"/>
    <w:rsid w:val="69546ECD"/>
    <w:rsid w:val="69C12DBA"/>
    <w:rsid w:val="69C75252"/>
    <w:rsid w:val="6A427578"/>
    <w:rsid w:val="6B087FDF"/>
    <w:rsid w:val="6B392A39"/>
    <w:rsid w:val="6B9B2D32"/>
    <w:rsid w:val="6D32502C"/>
    <w:rsid w:val="70C0717B"/>
    <w:rsid w:val="713E4EC0"/>
    <w:rsid w:val="719721EE"/>
    <w:rsid w:val="733072E3"/>
    <w:rsid w:val="78193B8A"/>
    <w:rsid w:val="79627488"/>
    <w:rsid w:val="7C42399A"/>
    <w:rsid w:val="7DD86068"/>
    <w:rsid w:val="7E79600D"/>
    <w:rsid w:val="7FE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</w:rPr>
  </w:style>
  <w:style w:type="paragraph" w:styleId="3">
    <w:name w:val="Date"/>
    <w:basedOn w:val="1"/>
    <w:next w:val="1"/>
    <w:qFormat/>
    <w:uiPriority w:val="0"/>
    <w:rPr>
      <w:rFonts w:eastAsia="仿宋_GB2312"/>
      <w:b/>
      <w:sz w:val="32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13900</Words>
  <Characters>14793</Characters>
  <Lines>37</Lines>
  <Paragraphs>10</Paragraphs>
  <TotalTime>13</TotalTime>
  <ScaleCrop>false</ScaleCrop>
  <LinksUpToDate>false</LinksUpToDate>
  <CharactersWithSpaces>15285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2024-06-13T08:24:00Z</dcterms:created>
  <dc:creator>陈蓉晖</dc:creator>
  <cp:lastModifiedBy>王卓</cp:lastModifiedBy>
  <dcterms:modified xsi:type="dcterms:W3CDTF">2025-10-15T02:32:13Z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D3D644D2AC2B413595EE16DD6852B8F0_13</vt:lpwstr>
  </property>
  <property fmtid="{D5CDD505-2E9C-101B-9397-08002B2CF9AE}" pid="4" name="KSOTemplateDocerSaveRecord">
    <vt:lpwstr>eyJoZGlkIjoiNTFjN2M4ZGYzZWMwOTlmNzNhYWYxYjlkNDhlM2VlZDUiLCJ1c2VySWQiOiIxNjE0NTcwMzQzIn0=</vt:lpwstr>
  </property>
</Properties>
</file>